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06DF3" w14:textId="578B9301" w:rsidR="0044546B" w:rsidRPr="00E52954" w:rsidRDefault="0044546B" w:rsidP="003B4266">
      <w:pPr>
        <w:pStyle w:val="Titre8"/>
        <w:ind w:left="284"/>
        <w:jc w:val="left"/>
        <w:rPr>
          <w:rFonts w:ascii="Century Gothic" w:hAnsi="Century Gothic" w:cs="Calibri"/>
          <w:sz w:val="22"/>
          <w:szCs w:val="22"/>
        </w:rPr>
      </w:pPr>
    </w:p>
    <w:p w14:paraId="19036343"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3203B74A" w14:textId="77777777" w:rsidR="00454ADF" w:rsidRPr="00E52954" w:rsidRDefault="00454ADF" w:rsidP="00454ADF">
      <w:pPr>
        <w:pStyle w:val="Titre8"/>
        <w:ind w:left="284"/>
        <w:rPr>
          <w:rFonts w:ascii="Century Gothic" w:hAnsi="Century Gothic" w:cs="Calibri"/>
          <w:b/>
          <w:bCs/>
          <w:sz w:val="20"/>
          <w:szCs w:val="18"/>
        </w:rPr>
      </w:pPr>
    </w:p>
    <w:p w14:paraId="539B6354" w14:textId="77777777" w:rsidR="00454ADF" w:rsidRPr="00E52954" w:rsidRDefault="00454ADF" w:rsidP="00454ADF">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0B3E785E"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SOCIETE FONCIERE CMC S.A.</w:t>
      </w:r>
    </w:p>
    <w:p w14:paraId="769C625F" w14:textId="77777777" w:rsidR="00454ADF" w:rsidRPr="00E52954" w:rsidRDefault="00454ADF" w:rsidP="00454ADF">
      <w:pPr>
        <w:rPr>
          <w:sz w:val="20"/>
          <w:szCs w:val="20"/>
        </w:rPr>
      </w:pPr>
    </w:p>
    <w:p w14:paraId="6876C780" w14:textId="77777777" w:rsidR="00454ADF" w:rsidRPr="00E52954" w:rsidRDefault="00454ADF" w:rsidP="00454ADF">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2FD07668" w14:textId="77777777" w:rsidR="00454ADF" w:rsidRPr="00E52954"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6B5B45C0" w14:textId="77777777" w:rsidR="00454ADF" w:rsidRDefault="00454ADF" w:rsidP="00454ADF">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278FCC04" w14:textId="77777777" w:rsidR="00454ADF" w:rsidRDefault="00454ADF" w:rsidP="00454ADF"/>
    <w:p w14:paraId="52927345" w14:textId="77777777" w:rsidR="00454ADF" w:rsidRDefault="00454ADF" w:rsidP="00454ADF"/>
    <w:p w14:paraId="575CF249" w14:textId="77777777" w:rsidR="00454ADF" w:rsidRPr="00691CFF" w:rsidRDefault="00454ADF" w:rsidP="00454ADF"/>
    <w:p w14:paraId="23C7BAA8" w14:textId="77777777" w:rsidR="00454ADF" w:rsidRPr="00E52954" w:rsidRDefault="00454ADF" w:rsidP="00454ADF">
      <w:pPr>
        <w:rPr>
          <w:sz w:val="6"/>
          <w:szCs w:val="6"/>
        </w:rPr>
      </w:pPr>
    </w:p>
    <w:p w14:paraId="4050743B" w14:textId="77777777" w:rsidR="00454ADF" w:rsidRPr="00E52954" w:rsidRDefault="00454ADF" w:rsidP="00454ADF">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Pr="00E52954">
        <w:rPr>
          <w:rFonts w:ascii="Century Gothic" w:hAnsi="Century Gothic" w:cs="Calibri"/>
          <w:b/>
          <w:bCs/>
          <w:noProof/>
          <w:sz w:val="44"/>
          <w:szCs w:val="16"/>
        </w:rPr>
        <w:t xml:space="preserve"> d</w:t>
      </w:r>
      <w:r w:rsidRPr="00E52954">
        <w:rPr>
          <w:rFonts w:ascii="Century Gothic" w:hAnsi="Century Gothic" w:cs="Calibri"/>
          <w:b/>
          <w:bCs/>
          <w:sz w:val="44"/>
          <w:szCs w:val="16"/>
        </w:rPr>
        <w:t>’offres</w:t>
      </w:r>
    </w:p>
    <w:p w14:paraId="6987D3EC" w14:textId="77777777" w:rsidR="00454ADF" w:rsidRPr="00E52954" w:rsidRDefault="00454ADF" w:rsidP="00454AD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Pr>
          <w:rFonts w:ascii="Century Gothic" w:hAnsi="Century Gothic" w:cs="Calibri"/>
          <w:b/>
          <w:bCs/>
          <w:snapToGrid w:val="0"/>
          <w:sz w:val="32"/>
          <w:szCs w:val="16"/>
        </w:rPr>
        <w:t xml:space="preserve"> National</w:t>
      </w:r>
      <w:r w:rsidRPr="00E52954">
        <w:rPr>
          <w:rFonts w:ascii="Century Gothic" w:hAnsi="Century Gothic" w:cs="Calibri"/>
          <w:b/>
          <w:bCs/>
          <w:snapToGrid w:val="0"/>
          <w:sz w:val="32"/>
          <w:szCs w:val="16"/>
        </w:rPr>
        <w:t xml:space="preserve"> sur offres de prix</w:t>
      </w:r>
    </w:p>
    <w:p w14:paraId="1AD9F26F" w14:textId="77777777" w:rsidR="00454ADF" w:rsidRDefault="00454ADF" w:rsidP="00454ADF">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 xml:space="preserve">° </w:t>
      </w:r>
      <w:r>
        <w:rPr>
          <w:rFonts w:ascii="Century Gothic" w:hAnsi="Century Gothic" w:cs="Calibri"/>
          <w:b/>
          <w:bCs/>
          <w:snapToGrid w:val="0"/>
          <w:sz w:val="32"/>
          <w:szCs w:val="16"/>
        </w:rPr>
        <w:t xml:space="preserve"> 294</w:t>
      </w:r>
      <w:proofErr w:type="gramEnd"/>
      <w:r>
        <w:rPr>
          <w:rFonts w:ascii="Century Gothic" w:hAnsi="Century Gothic" w:cs="Calibri"/>
          <w:b/>
          <w:bCs/>
          <w:snapToGrid w:val="0"/>
          <w:sz w:val="32"/>
          <w:szCs w:val="16"/>
        </w:rPr>
        <w:t>/2025</w:t>
      </w:r>
    </w:p>
    <w:p w14:paraId="36363CCE" w14:textId="77777777" w:rsidR="00454ADF" w:rsidRDefault="00454ADF" w:rsidP="00454ADF">
      <w:pPr>
        <w:ind w:left="284"/>
        <w:jc w:val="center"/>
        <w:rPr>
          <w:rFonts w:ascii="Century Gothic" w:hAnsi="Century Gothic" w:cs="Calibri"/>
          <w:b/>
          <w:bCs/>
          <w:snapToGrid w:val="0"/>
          <w:sz w:val="32"/>
          <w:szCs w:val="16"/>
        </w:rPr>
      </w:pPr>
    </w:p>
    <w:p w14:paraId="59C77251" w14:textId="77777777" w:rsidR="00454ADF" w:rsidRPr="00E52954" w:rsidRDefault="00454ADF" w:rsidP="00454ADF">
      <w:pPr>
        <w:ind w:left="284"/>
        <w:jc w:val="center"/>
        <w:rPr>
          <w:rFonts w:ascii="Century Gothic" w:hAnsi="Century Gothic" w:cs="Calibri"/>
          <w:b/>
          <w:sz w:val="18"/>
          <w:szCs w:val="18"/>
        </w:rPr>
      </w:pPr>
    </w:p>
    <w:p w14:paraId="53797234" w14:textId="77777777" w:rsidR="00454ADF" w:rsidRPr="00E52954" w:rsidRDefault="00454ADF" w:rsidP="00454ADF">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454ADF" w:rsidRPr="00E52954" w14:paraId="61E1EC0E" w14:textId="77777777" w:rsidTr="00C67B9A">
        <w:trPr>
          <w:trHeight w:val="5299"/>
          <w:jc w:val="center"/>
        </w:trPr>
        <w:tc>
          <w:tcPr>
            <w:tcW w:w="10676" w:type="dxa"/>
          </w:tcPr>
          <w:p w14:paraId="751F1A7E" w14:textId="77777777" w:rsidR="00454ADF" w:rsidRPr="00E52954" w:rsidRDefault="00454ADF" w:rsidP="00C67B9A">
            <w:pPr>
              <w:pStyle w:val="BodyText21"/>
              <w:tabs>
                <w:tab w:val="left" w:pos="4320"/>
              </w:tabs>
              <w:ind w:left="0"/>
              <w:rPr>
                <w:rFonts w:ascii="Century Gothic" w:hAnsi="Century Gothic"/>
                <w:bCs/>
                <w:snapToGrid/>
                <w:sz w:val="18"/>
                <w:szCs w:val="18"/>
              </w:rPr>
            </w:pPr>
          </w:p>
          <w:p w14:paraId="4548394D" w14:textId="77777777" w:rsidR="00454ADF" w:rsidRPr="00E52954" w:rsidRDefault="00454ADF" w:rsidP="00C67B9A">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7ECB1D9B" w14:textId="77777777" w:rsidR="00454ADF" w:rsidRPr="00E52954" w:rsidRDefault="00454ADF" w:rsidP="00C67B9A">
            <w:pPr>
              <w:pStyle w:val="BodyText21"/>
              <w:tabs>
                <w:tab w:val="left" w:pos="4320"/>
              </w:tabs>
              <w:spacing w:line="276" w:lineRule="auto"/>
              <w:ind w:left="0"/>
              <w:rPr>
                <w:rFonts w:ascii="Century Gothic" w:hAnsi="Century Gothic"/>
                <w:bCs/>
                <w:snapToGrid/>
                <w:sz w:val="2"/>
                <w:szCs w:val="2"/>
              </w:rPr>
            </w:pPr>
          </w:p>
          <w:p w14:paraId="513BACF5" w14:textId="77777777" w:rsidR="00454ADF" w:rsidRPr="00146857" w:rsidRDefault="00454ADF" w:rsidP="00C67B9A">
            <w:pPr>
              <w:tabs>
                <w:tab w:val="right" w:pos="830"/>
                <w:tab w:val="num" w:pos="1370"/>
              </w:tabs>
              <w:suppressAutoHyphens/>
              <w:autoSpaceDN w:val="0"/>
              <w:jc w:val="center"/>
              <w:textAlignment w:val="baseline"/>
              <w:rPr>
                <w:rFonts w:ascii="Century Gothic" w:hAnsi="Century Gothic" w:cs="Calibri"/>
                <w:b/>
                <w:bCs/>
                <w:sz w:val="28"/>
                <w:szCs w:val="28"/>
              </w:rPr>
            </w:pPr>
          </w:p>
          <w:p w14:paraId="79671156" w14:textId="77777777" w:rsidR="00454ADF" w:rsidRDefault="00454ADF" w:rsidP="00C67B9A">
            <w:pPr>
              <w:pStyle w:val="BodyText21"/>
              <w:tabs>
                <w:tab w:val="left" w:pos="4320"/>
              </w:tabs>
              <w:spacing w:line="276" w:lineRule="auto"/>
              <w:ind w:left="720"/>
              <w:jc w:val="left"/>
              <w:rPr>
                <w:rFonts w:ascii="Century Gothic" w:hAnsi="Century Gothic"/>
                <w:bCs/>
                <w:snapToGrid/>
                <w:sz w:val="24"/>
                <w:szCs w:val="24"/>
              </w:rPr>
            </w:pPr>
            <w:r>
              <w:rPr>
                <w:rFonts w:ascii="Century Gothic" w:hAnsi="Century Gothic"/>
                <w:bCs/>
                <w:szCs w:val="28"/>
              </w:rPr>
              <w:t>La réalisation des travaux d’habillage et traitement de surface destinés à la Cité des Métiers et des Compétences GUELMIM en lot unique</w:t>
            </w:r>
            <w:r w:rsidRPr="00A8202D">
              <w:rPr>
                <w:rFonts w:ascii="Century Gothic" w:hAnsi="Century Gothic"/>
                <w:bCs/>
                <w:szCs w:val="28"/>
                <w:lang w:val="x-none" w:eastAsia="x-none"/>
              </w:rPr>
              <w:t>.</w:t>
            </w:r>
          </w:p>
          <w:p w14:paraId="02110463" w14:textId="77777777" w:rsidR="00454ADF" w:rsidRPr="00E52954" w:rsidRDefault="00454ADF" w:rsidP="00C67B9A">
            <w:pPr>
              <w:pStyle w:val="BodyText21"/>
              <w:tabs>
                <w:tab w:val="left" w:pos="4320"/>
              </w:tabs>
              <w:spacing w:line="276" w:lineRule="auto"/>
              <w:ind w:left="720"/>
              <w:jc w:val="left"/>
              <w:rPr>
                <w:rFonts w:ascii="Century Gothic" w:hAnsi="Century Gothic"/>
                <w:bCs/>
                <w:sz w:val="18"/>
                <w:szCs w:val="18"/>
              </w:rPr>
            </w:pPr>
          </w:p>
        </w:tc>
      </w:tr>
    </w:tbl>
    <w:p w14:paraId="3329C7BB" w14:textId="77777777" w:rsidR="00454ADF" w:rsidRPr="00E52954" w:rsidRDefault="00454ADF" w:rsidP="00454ADF">
      <w:pPr>
        <w:ind w:left="284"/>
        <w:jc w:val="both"/>
        <w:rPr>
          <w:rFonts w:ascii="Century Gothic" w:hAnsi="Century Gothic" w:cs="Calibri"/>
          <w:sz w:val="22"/>
          <w:szCs w:val="22"/>
        </w:rPr>
      </w:pPr>
    </w:p>
    <w:p w14:paraId="64E017F7" w14:textId="77777777" w:rsidR="00454ADF" w:rsidRPr="00E52954" w:rsidRDefault="00454ADF" w:rsidP="00454ADF">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04044011" w14:textId="77777777" w:rsidR="00454ADF" w:rsidRPr="00E52954" w:rsidRDefault="00454ADF" w:rsidP="00454ADF">
      <w:pPr>
        <w:jc w:val="center"/>
        <w:rPr>
          <w:rFonts w:ascii="Century Gothic" w:hAnsi="Century Gothic" w:cs="Calibri"/>
          <w:b/>
          <w:sz w:val="22"/>
          <w:szCs w:val="22"/>
        </w:rPr>
      </w:pPr>
    </w:p>
    <w:p w14:paraId="321A7DC8" w14:textId="77777777" w:rsidR="00454ADF" w:rsidRPr="00E52954" w:rsidRDefault="00454ADF" w:rsidP="00454ADF">
      <w:pPr>
        <w:jc w:val="center"/>
        <w:rPr>
          <w:rFonts w:ascii="Century Gothic" w:hAnsi="Century Gothic" w:cs="Calibri"/>
          <w:b/>
          <w:sz w:val="22"/>
          <w:szCs w:val="22"/>
        </w:rPr>
      </w:pPr>
    </w:p>
    <w:p w14:paraId="41EE3407" w14:textId="773BC074" w:rsidR="0052637A" w:rsidRDefault="0052637A" w:rsidP="0052637A">
      <w:pPr>
        <w:jc w:val="both"/>
        <w:rPr>
          <w:rFonts w:asciiTheme="minorHAnsi" w:hAnsiTheme="minorHAnsi" w:cstheme="minorHAnsi"/>
          <w:sz w:val="22"/>
          <w:szCs w:val="22"/>
        </w:rPr>
      </w:pPr>
    </w:p>
    <w:p w14:paraId="4A530F29" w14:textId="5544167E" w:rsidR="00454ADF" w:rsidRDefault="00454ADF" w:rsidP="0052637A">
      <w:pPr>
        <w:jc w:val="both"/>
        <w:rPr>
          <w:rFonts w:asciiTheme="minorHAnsi" w:hAnsiTheme="minorHAnsi" w:cstheme="minorHAnsi"/>
          <w:sz w:val="22"/>
          <w:szCs w:val="22"/>
        </w:rPr>
      </w:pPr>
    </w:p>
    <w:p w14:paraId="301FC048" w14:textId="3E3B1C3F" w:rsidR="00454ADF" w:rsidRDefault="00454ADF" w:rsidP="0052637A">
      <w:pPr>
        <w:jc w:val="both"/>
        <w:rPr>
          <w:rFonts w:asciiTheme="minorHAnsi" w:hAnsiTheme="minorHAnsi" w:cstheme="minorHAnsi"/>
          <w:sz w:val="22"/>
          <w:szCs w:val="22"/>
        </w:rPr>
      </w:pPr>
    </w:p>
    <w:p w14:paraId="7CB77599" w14:textId="73D15B1D" w:rsidR="00454ADF" w:rsidRDefault="00454ADF" w:rsidP="0052637A">
      <w:pPr>
        <w:jc w:val="both"/>
        <w:rPr>
          <w:rFonts w:asciiTheme="minorHAnsi" w:hAnsiTheme="minorHAnsi" w:cstheme="minorHAnsi"/>
          <w:sz w:val="22"/>
          <w:szCs w:val="22"/>
        </w:rPr>
      </w:pPr>
    </w:p>
    <w:p w14:paraId="36DAF689" w14:textId="01B4ECFC" w:rsidR="00454ADF" w:rsidRDefault="00454ADF" w:rsidP="00591BD4">
      <w:pPr>
        <w:tabs>
          <w:tab w:val="left" w:pos="568"/>
        </w:tabs>
        <w:suppressAutoHyphens/>
        <w:autoSpaceDN w:val="0"/>
        <w:textAlignment w:val="baseline"/>
        <w:rPr>
          <w:rFonts w:ascii="Century Gothic" w:hAnsi="Century Gothic"/>
          <w:b/>
          <w:bCs/>
          <w:sz w:val="22"/>
          <w:szCs w:val="22"/>
        </w:rPr>
      </w:pPr>
    </w:p>
    <w:p w14:paraId="0930C156" w14:textId="77777777" w:rsidR="00454ADF" w:rsidRPr="00E52954" w:rsidRDefault="00454ADF" w:rsidP="00454ADF">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2E75B25F" w14:textId="77777777" w:rsidR="00454ADF" w:rsidRPr="00E52954" w:rsidRDefault="00454ADF" w:rsidP="00454ADF">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7448ADD7" w14:textId="77777777" w:rsidR="00454ADF" w:rsidRPr="00E52954" w:rsidRDefault="00454ADF" w:rsidP="00454ADF">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23420E50"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382BDA9F"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Partie réservée à l’Office de la Formation Professionnelle et de la Promotion du Travail</w:t>
      </w:r>
    </w:p>
    <w:p w14:paraId="056ECB26" w14:textId="77777777" w:rsidR="00454ADF" w:rsidRPr="00E52954" w:rsidRDefault="00454ADF" w:rsidP="00454ADF">
      <w:pPr>
        <w:autoSpaceDE w:val="0"/>
        <w:autoSpaceDN w:val="0"/>
        <w:adjustRightInd w:val="0"/>
        <w:jc w:val="both"/>
        <w:rPr>
          <w:rFonts w:ascii="Century Gothic" w:hAnsi="Century Gothic"/>
          <w:b/>
          <w:bCs/>
          <w:sz w:val="22"/>
          <w:szCs w:val="22"/>
        </w:rPr>
      </w:pPr>
    </w:p>
    <w:p w14:paraId="06742BE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Pr>
          <w:rFonts w:ascii="Century Gothic" w:hAnsi="Century Gothic"/>
          <w:sz w:val="22"/>
          <w:szCs w:val="22"/>
        </w:rPr>
        <w:t xml:space="preserve">national </w:t>
      </w:r>
      <w:r w:rsidRPr="00E52954">
        <w:rPr>
          <w:rFonts w:ascii="Century Gothic" w:hAnsi="Century Gothic"/>
          <w:sz w:val="22"/>
          <w:szCs w:val="22"/>
        </w:rPr>
        <w:t>sur offres des prix n°………………du………………….</w:t>
      </w:r>
    </w:p>
    <w:p w14:paraId="31C5E2A3"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0F946242" w14:textId="77777777" w:rsidR="00454ADF" w:rsidRPr="00134ACE" w:rsidRDefault="00454ADF" w:rsidP="00454ADF">
      <w:pPr>
        <w:autoSpaceDE w:val="0"/>
        <w:autoSpaceDN w:val="0"/>
        <w:adjustRightInd w:val="0"/>
        <w:jc w:val="both"/>
        <w:rPr>
          <w:rFonts w:asciiTheme="minorHAnsi" w:hAnsiTheme="minorHAnsi" w:cstheme="minorHAnsi"/>
          <w:b/>
          <w:bCs/>
          <w:sz w:val="22"/>
          <w:szCs w:val="22"/>
        </w:rPr>
      </w:pPr>
      <w:r w:rsidRPr="00163A9E">
        <w:rPr>
          <w:rFonts w:ascii="Century Gothic" w:hAnsi="Century Gothic"/>
          <w:b/>
          <w:bCs/>
          <w:sz w:val="22"/>
          <w:szCs w:val="22"/>
        </w:rPr>
        <w:t xml:space="preserve">Objet du marché : </w:t>
      </w:r>
      <w:r>
        <w:rPr>
          <w:rFonts w:asciiTheme="minorHAnsi" w:hAnsiTheme="minorHAnsi" w:cstheme="minorHAnsi"/>
          <w:b/>
          <w:bCs/>
          <w:sz w:val="22"/>
          <w:szCs w:val="22"/>
        </w:rPr>
        <w:t>La réalisation des travaux d’habillage et traitement de surface destinés à la Cité des Métiers et des Compétences GUELMIM en lot unique</w:t>
      </w:r>
    </w:p>
    <w:p w14:paraId="4A8A25B0" w14:textId="77777777" w:rsidR="00454ADF" w:rsidRPr="00E52954" w:rsidRDefault="00454ADF" w:rsidP="00454ADF">
      <w:pPr>
        <w:numPr>
          <w:ilvl w:val="12"/>
          <w:numId w:val="0"/>
        </w:numPr>
        <w:suppressAutoHyphens/>
        <w:autoSpaceDN w:val="0"/>
        <w:jc w:val="both"/>
        <w:textAlignment w:val="baseline"/>
        <w:rPr>
          <w:rFonts w:ascii="Century Gothic" w:hAnsi="Century Gothic"/>
          <w:b/>
          <w:bCs/>
          <w:sz w:val="22"/>
          <w:szCs w:val="22"/>
        </w:rPr>
      </w:pPr>
    </w:p>
    <w:p w14:paraId="30D4B51E" w14:textId="77777777" w:rsidR="00454ADF" w:rsidRPr="00A022D1" w:rsidRDefault="00454ADF" w:rsidP="00454ADF">
      <w:pPr>
        <w:autoSpaceDE w:val="0"/>
        <w:autoSpaceDN w:val="0"/>
        <w:adjustRightInd w:val="0"/>
        <w:jc w:val="both"/>
        <w:rPr>
          <w:rFonts w:ascii="Century Gothic" w:hAnsi="Century Gothic" w:cs="Calibri"/>
          <w:color w:val="000000" w:themeColor="text1"/>
          <w:sz w:val="22"/>
          <w:szCs w:val="22"/>
        </w:rPr>
      </w:pPr>
      <w:bookmarkStart w:id="0" w:name="_Hlk203502897"/>
      <w:proofErr w:type="gramStart"/>
      <w:r w:rsidRPr="00A022D1">
        <w:rPr>
          <w:rFonts w:ascii="Century Gothic" w:hAnsi="Century Gothic" w:cs="Calibri"/>
          <w:color w:val="000000" w:themeColor="text1"/>
          <w:sz w:val="22"/>
          <w:szCs w:val="22"/>
        </w:rPr>
        <w:t>du</w:t>
      </w:r>
      <w:proofErr w:type="gramEnd"/>
      <w:r w:rsidRPr="00A022D1">
        <w:rPr>
          <w:rFonts w:ascii="Century Gothic" w:hAnsi="Century Gothic" w:cs="Calibri"/>
          <w:color w:val="000000" w:themeColor="text1"/>
          <w:sz w:val="22"/>
          <w:szCs w:val="22"/>
        </w:rPr>
        <w:t xml:space="preserve"> règlement de la Foncière CMC SA, approuvé le 15 Juillet 2025 , relatif aux marchés publics de la Société Foncière CMC SA</w:t>
      </w:r>
    </w:p>
    <w:bookmarkEnd w:id="0"/>
    <w:p w14:paraId="6B35141E" w14:textId="77777777" w:rsidR="00454ADF" w:rsidRPr="00E52954" w:rsidRDefault="00454ADF" w:rsidP="00454ADF">
      <w:pPr>
        <w:autoSpaceDE w:val="0"/>
        <w:autoSpaceDN w:val="0"/>
        <w:adjustRightInd w:val="0"/>
        <w:jc w:val="both"/>
        <w:rPr>
          <w:rFonts w:ascii="Century Gothic" w:hAnsi="Century Gothic"/>
          <w:sz w:val="22"/>
          <w:szCs w:val="22"/>
        </w:rPr>
      </w:pPr>
    </w:p>
    <w:p w14:paraId="6E51A307"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4CE8458B" w14:textId="77777777" w:rsidR="00454ADF" w:rsidRPr="00E52954" w:rsidRDefault="00454ADF" w:rsidP="00454ADF">
      <w:pPr>
        <w:autoSpaceDE w:val="0"/>
        <w:autoSpaceDN w:val="0"/>
        <w:adjustRightInd w:val="0"/>
        <w:jc w:val="both"/>
        <w:rPr>
          <w:rFonts w:ascii="Century Gothic" w:hAnsi="Century Gothic"/>
          <w:sz w:val="22"/>
          <w:szCs w:val="22"/>
        </w:rPr>
      </w:pPr>
    </w:p>
    <w:p w14:paraId="05C0C509" w14:textId="77777777" w:rsidR="00454ADF" w:rsidRPr="00E52954" w:rsidRDefault="00454ADF" w:rsidP="00454ADF">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4F538E16" w14:textId="77777777" w:rsidR="00454ADF" w:rsidRPr="00E52954" w:rsidRDefault="00454ADF" w:rsidP="00454ADF">
      <w:pPr>
        <w:autoSpaceDE w:val="0"/>
        <w:autoSpaceDN w:val="0"/>
        <w:adjustRightInd w:val="0"/>
        <w:ind w:left="360"/>
        <w:jc w:val="both"/>
        <w:rPr>
          <w:rFonts w:ascii="Century Gothic" w:hAnsi="Century Gothic"/>
          <w:sz w:val="22"/>
          <w:szCs w:val="22"/>
        </w:rPr>
      </w:pPr>
    </w:p>
    <w:p w14:paraId="537EB51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EF5F7B1"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7D2C0DF3" w14:textId="77777777" w:rsidR="00454ADF" w:rsidRPr="00E52954" w:rsidRDefault="00454ADF" w:rsidP="00454ADF">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1E201C8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50F2A38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7787F5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34BAB5E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Au capital de : .....................................................................................................</w:t>
      </w:r>
    </w:p>
    <w:p w14:paraId="79E2263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73E0825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06F426C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5F8099E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639D053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19DCED37" w14:textId="77777777" w:rsidR="00454ADF" w:rsidRPr="00E52954" w:rsidRDefault="00454ADF" w:rsidP="00454ADF">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B85043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Pr="00E52954">
        <w:rPr>
          <w:rFonts w:ascii="Century Gothic" w:hAnsi="Century Gothic" w:hint="cs"/>
          <w:sz w:val="22"/>
          <w:szCs w:val="22"/>
          <w:rtl/>
        </w:rPr>
        <w:t xml:space="preserve"> </w:t>
      </w:r>
      <w:r w:rsidRPr="00E52954">
        <w:rPr>
          <w:rFonts w:ascii="Century Gothic" w:hAnsi="Century Gothic"/>
          <w:sz w:val="22"/>
          <w:szCs w:val="22"/>
        </w:rPr>
        <w:t>et (3)</w:t>
      </w:r>
    </w:p>
    <w:p w14:paraId="490066E9" w14:textId="77777777" w:rsidR="00454ADF" w:rsidRPr="00E52954" w:rsidRDefault="00454ADF" w:rsidP="00454ADF">
      <w:pPr>
        <w:autoSpaceDE w:val="0"/>
        <w:autoSpaceDN w:val="0"/>
        <w:adjustRightInd w:val="0"/>
        <w:jc w:val="both"/>
        <w:rPr>
          <w:rFonts w:ascii="Century Gothic" w:hAnsi="Century Gothic"/>
          <w:sz w:val="22"/>
          <w:szCs w:val="22"/>
        </w:rPr>
      </w:pPr>
    </w:p>
    <w:p w14:paraId="2F78CED0" w14:textId="77777777" w:rsidR="00454ADF" w:rsidRPr="00E52954" w:rsidRDefault="00454ADF" w:rsidP="00454ADF">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48A2D70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2A211798" w14:textId="77777777" w:rsidR="00454ADF" w:rsidRPr="00E52954" w:rsidRDefault="00454ADF" w:rsidP="00454ADF">
      <w:pPr>
        <w:autoSpaceDE w:val="0"/>
        <w:autoSpaceDN w:val="0"/>
        <w:adjustRightInd w:val="0"/>
        <w:ind w:firstLine="708"/>
        <w:jc w:val="both"/>
        <w:rPr>
          <w:rFonts w:ascii="Century Gothic" w:hAnsi="Century Gothic"/>
          <w:sz w:val="22"/>
          <w:szCs w:val="22"/>
        </w:rPr>
      </w:pPr>
    </w:p>
    <w:p w14:paraId="5292DE1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675ED0D9" w14:textId="77777777" w:rsidR="00454ADF" w:rsidRPr="00E52954" w:rsidRDefault="00454ADF" w:rsidP="00454ADF">
      <w:pPr>
        <w:autoSpaceDE w:val="0"/>
        <w:autoSpaceDN w:val="0"/>
        <w:adjustRightInd w:val="0"/>
        <w:jc w:val="both"/>
        <w:rPr>
          <w:rFonts w:ascii="Century Gothic" w:hAnsi="Century Gothic"/>
          <w:sz w:val="22"/>
          <w:szCs w:val="22"/>
        </w:rPr>
      </w:pPr>
    </w:p>
    <w:p w14:paraId="3B7F1363"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15178ECA" w14:textId="77777777" w:rsidR="00454ADF" w:rsidRPr="00E52954" w:rsidRDefault="00454ADF" w:rsidP="00454ADF">
      <w:pPr>
        <w:autoSpaceDE w:val="0"/>
        <w:autoSpaceDN w:val="0"/>
        <w:adjustRightInd w:val="0"/>
        <w:jc w:val="both"/>
        <w:rPr>
          <w:rFonts w:ascii="Century Gothic" w:hAnsi="Century Gothic"/>
          <w:sz w:val="22"/>
          <w:szCs w:val="22"/>
        </w:rPr>
      </w:pPr>
    </w:p>
    <w:p w14:paraId="43CD9C5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1) remets, revêtu (s) de ma signature un bordereau de prix - détail estimatif établi (s) conformément aux modèles figurant au dossier d'appel d'offres ;</w:t>
      </w:r>
    </w:p>
    <w:p w14:paraId="41F3C851" w14:textId="77777777" w:rsidR="00454ADF" w:rsidRPr="00E52954" w:rsidRDefault="00454ADF" w:rsidP="00454ADF">
      <w:pPr>
        <w:autoSpaceDE w:val="0"/>
        <w:autoSpaceDN w:val="0"/>
        <w:adjustRightInd w:val="0"/>
        <w:jc w:val="both"/>
        <w:rPr>
          <w:rFonts w:ascii="Century Gothic" w:hAnsi="Century Gothic"/>
          <w:sz w:val="22"/>
          <w:szCs w:val="22"/>
        </w:rPr>
      </w:pPr>
    </w:p>
    <w:p w14:paraId="405897E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21C94A66" w14:textId="77777777" w:rsidR="00454ADF" w:rsidRPr="00E52954" w:rsidRDefault="00454ADF" w:rsidP="00454ADF">
      <w:pPr>
        <w:autoSpaceDE w:val="0"/>
        <w:autoSpaceDN w:val="0"/>
        <w:adjustRightInd w:val="0"/>
        <w:jc w:val="both"/>
        <w:rPr>
          <w:rFonts w:ascii="Century Gothic" w:hAnsi="Century Gothic"/>
          <w:sz w:val="22"/>
          <w:szCs w:val="22"/>
        </w:rPr>
      </w:pPr>
    </w:p>
    <w:p w14:paraId="4237E2BA" w14:textId="77777777" w:rsidR="00454ADF" w:rsidRPr="00E52954" w:rsidRDefault="00454ADF" w:rsidP="00454ADF">
      <w:pPr>
        <w:autoSpaceDE w:val="0"/>
        <w:autoSpaceDN w:val="0"/>
        <w:adjustRightInd w:val="0"/>
        <w:jc w:val="both"/>
        <w:rPr>
          <w:rFonts w:ascii="Century Gothic" w:hAnsi="Century Gothic"/>
          <w:sz w:val="22"/>
          <w:szCs w:val="22"/>
        </w:rPr>
      </w:pPr>
    </w:p>
    <w:p w14:paraId="7501D1D5"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Pr>
          <w:rFonts w:ascii="Century Gothic" w:hAnsi="Century Gothic"/>
          <w:b/>
          <w:bCs/>
          <w:sz w:val="22"/>
          <w:szCs w:val="22"/>
        </w:rPr>
        <w:t>hors T.V.A</w:t>
      </w:r>
      <w:proofErr w:type="gramStart"/>
      <w:r w:rsidRPr="00733754">
        <w:rPr>
          <w:rFonts w:ascii="Century Gothic" w:hAnsi="Century Gothic"/>
          <w:b/>
          <w:bCs/>
          <w:sz w:val="22"/>
          <w:szCs w:val="22"/>
        </w:rPr>
        <w:t xml:space="preserve">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61DBD788"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proofErr w:type="gramStart"/>
      <w:r>
        <w:rPr>
          <w:rFonts w:ascii="Century Gothic" w:hAnsi="Century Gothic"/>
          <w:b/>
          <w:bCs/>
          <w:sz w:val="22"/>
          <w:szCs w:val="22"/>
        </w:rPr>
        <w:t xml:space="preserve"> ..</w:t>
      </w:r>
      <w:proofErr w:type="gramEnd"/>
      <w:r w:rsidRPr="00733754">
        <w:rPr>
          <w:rFonts w:ascii="Century Gothic" w:hAnsi="Century Gothic"/>
          <w:b/>
          <w:bCs/>
          <w:sz w:val="22"/>
          <w:szCs w:val="22"/>
        </w:rPr>
        <w:t>(en pourcentage)</w:t>
      </w:r>
    </w:p>
    <w:p w14:paraId="49E85FB0" w14:textId="77777777" w:rsidR="00454ADF"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Pr="00733754">
        <w:rPr>
          <w:rFonts w:ascii="Century Gothic" w:hAnsi="Century Gothic"/>
          <w:b/>
          <w:bCs/>
          <w:sz w:val="22"/>
          <w:szCs w:val="22"/>
        </w:rPr>
        <w:t xml:space="preserve"> :…</w:t>
      </w:r>
      <w:proofErr w:type="gramEnd"/>
      <w:r w:rsidRPr="00733754">
        <w:rPr>
          <w:rFonts w:ascii="Century Gothic" w:hAnsi="Century Gothic"/>
          <w:b/>
          <w:bCs/>
          <w:sz w:val="22"/>
          <w:szCs w:val="22"/>
        </w:rPr>
        <w:t>…………................................................(en lettres et en chiffres)</w:t>
      </w:r>
    </w:p>
    <w:p w14:paraId="72ABB043" w14:textId="77777777" w:rsidR="00454ADF" w:rsidRPr="00733754" w:rsidRDefault="00454ADF" w:rsidP="00454ADF">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TTC : ........................................</w:t>
      </w:r>
      <w:r>
        <w:rPr>
          <w:rFonts w:ascii="Century Gothic" w:hAnsi="Century Gothic"/>
          <w:b/>
          <w:bCs/>
          <w:sz w:val="22"/>
          <w:szCs w:val="22"/>
        </w:rPr>
        <w:t>...........................</w:t>
      </w:r>
      <w:r w:rsidRPr="00733754">
        <w:rPr>
          <w:rFonts w:ascii="Century Gothic" w:hAnsi="Century Gothic"/>
          <w:b/>
          <w:bCs/>
          <w:sz w:val="22"/>
          <w:szCs w:val="22"/>
        </w:rPr>
        <w:t>............(en lettres et en chiffres)</w:t>
      </w:r>
    </w:p>
    <w:p w14:paraId="3F95E590"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74949C74" w14:textId="77777777" w:rsidR="00454ADF" w:rsidRPr="00E52954" w:rsidRDefault="00454ADF" w:rsidP="00454ADF">
      <w:pPr>
        <w:autoSpaceDE w:val="0"/>
        <w:autoSpaceDN w:val="0"/>
        <w:adjustRightInd w:val="0"/>
        <w:jc w:val="both"/>
        <w:rPr>
          <w:rFonts w:ascii="Century Gothic" w:hAnsi="Century Gothic"/>
          <w:sz w:val="22"/>
          <w:szCs w:val="22"/>
        </w:rPr>
      </w:pPr>
    </w:p>
    <w:p w14:paraId="0442F18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17376995" w14:textId="77777777" w:rsidR="00454ADF" w:rsidRPr="00E52954" w:rsidRDefault="00454ADF" w:rsidP="00454ADF">
      <w:pPr>
        <w:autoSpaceDE w:val="0"/>
        <w:autoSpaceDN w:val="0"/>
        <w:adjustRightInd w:val="0"/>
        <w:jc w:val="both"/>
        <w:rPr>
          <w:rFonts w:ascii="Century Gothic" w:hAnsi="Century Gothic"/>
          <w:sz w:val="22"/>
          <w:szCs w:val="22"/>
        </w:rPr>
      </w:pPr>
    </w:p>
    <w:p w14:paraId="43DA47CE" w14:textId="77777777" w:rsidR="00454ADF" w:rsidRPr="00E52954" w:rsidRDefault="00454ADF" w:rsidP="00454ADF">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28017909" w14:textId="77777777" w:rsidR="00454ADF" w:rsidRPr="00E52954" w:rsidRDefault="00454ADF" w:rsidP="00454ADF">
      <w:pPr>
        <w:autoSpaceDE w:val="0"/>
        <w:autoSpaceDN w:val="0"/>
        <w:adjustRightInd w:val="0"/>
        <w:jc w:val="both"/>
        <w:rPr>
          <w:rFonts w:ascii="Century Gothic" w:hAnsi="Century Gothic"/>
          <w:sz w:val="22"/>
          <w:szCs w:val="22"/>
        </w:rPr>
      </w:pPr>
    </w:p>
    <w:p w14:paraId="5B8D27E2"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513FEC3B" w14:textId="77777777" w:rsidR="00454ADF" w:rsidRPr="00E52954" w:rsidRDefault="00454ADF" w:rsidP="00454ADF">
      <w:pPr>
        <w:autoSpaceDE w:val="0"/>
        <w:autoSpaceDN w:val="0"/>
        <w:adjustRightInd w:val="0"/>
        <w:jc w:val="both"/>
        <w:rPr>
          <w:rFonts w:ascii="Century Gothic" w:hAnsi="Century Gothic"/>
          <w:sz w:val="22"/>
          <w:szCs w:val="22"/>
        </w:rPr>
      </w:pPr>
    </w:p>
    <w:p w14:paraId="1C567930" w14:textId="77777777" w:rsidR="00454ADF" w:rsidRPr="00E52954" w:rsidRDefault="00454ADF" w:rsidP="00454ADF">
      <w:pPr>
        <w:autoSpaceDE w:val="0"/>
        <w:autoSpaceDN w:val="0"/>
        <w:adjustRightInd w:val="0"/>
        <w:jc w:val="both"/>
        <w:rPr>
          <w:rFonts w:ascii="Century Gothic" w:hAnsi="Century Gothic"/>
          <w:sz w:val="22"/>
          <w:szCs w:val="22"/>
        </w:rPr>
      </w:pPr>
    </w:p>
    <w:p w14:paraId="3C73F38A" w14:textId="77777777" w:rsidR="00454ADF" w:rsidRPr="00E52954" w:rsidRDefault="00454ADF" w:rsidP="00454ADF">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752CB73" w14:textId="77777777" w:rsidR="00454ADF" w:rsidRPr="00E52954" w:rsidRDefault="00454ADF" w:rsidP="00454ADF">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E53DE35" w14:textId="77777777" w:rsidR="00454ADF" w:rsidRPr="00E52954" w:rsidRDefault="00454ADF" w:rsidP="00454ADF">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02807285" w14:textId="77777777" w:rsidR="00454ADF" w:rsidRPr="00E52954" w:rsidRDefault="00454ADF" w:rsidP="00454ADF">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14B614F0" w14:textId="77777777" w:rsidR="00454ADF" w:rsidRPr="00E52954" w:rsidRDefault="00454ADF" w:rsidP="00454ADF">
      <w:pPr>
        <w:rPr>
          <w:rFonts w:ascii="Century Gothic" w:hAnsi="Century Gothic" w:cstheme="minorHAnsi"/>
          <w:b/>
          <w:bCs/>
          <w:sz w:val="22"/>
          <w:szCs w:val="22"/>
        </w:rPr>
      </w:pPr>
    </w:p>
    <w:p w14:paraId="284DECA5"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507C3BEC"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4913BF99"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5AA3BE2"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3EC804C6"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A6BF833"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3B1D6EF4"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733669D8"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09877031"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2BE7D0DB"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77443F37" w14:textId="77777777" w:rsidR="00454ADF" w:rsidRDefault="00454ADF" w:rsidP="00454ADF">
      <w:pPr>
        <w:tabs>
          <w:tab w:val="left" w:pos="568"/>
        </w:tabs>
        <w:suppressAutoHyphens/>
        <w:autoSpaceDN w:val="0"/>
        <w:textAlignment w:val="baseline"/>
        <w:rPr>
          <w:rFonts w:ascii="Century Gothic" w:hAnsi="Century Gothic"/>
          <w:sz w:val="22"/>
          <w:szCs w:val="22"/>
        </w:rPr>
      </w:pPr>
    </w:p>
    <w:p w14:paraId="103A2322" w14:textId="6D0DAEAD" w:rsidR="00454ADF" w:rsidRDefault="00454ADF" w:rsidP="00454ADF">
      <w:pPr>
        <w:tabs>
          <w:tab w:val="left" w:pos="568"/>
        </w:tabs>
        <w:suppressAutoHyphens/>
        <w:autoSpaceDN w:val="0"/>
        <w:textAlignment w:val="baseline"/>
        <w:rPr>
          <w:rFonts w:ascii="Century Gothic" w:hAnsi="Century Gothic"/>
          <w:sz w:val="22"/>
          <w:szCs w:val="22"/>
        </w:rPr>
      </w:pPr>
    </w:p>
    <w:p w14:paraId="40F30A79" w14:textId="49803842" w:rsidR="00591BD4" w:rsidRDefault="00591BD4" w:rsidP="00454ADF">
      <w:pPr>
        <w:tabs>
          <w:tab w:val="left" w:pos="568"/>
        </w:tabs>
        <w:suppressAutoHyphens/>
        <w:autoSpaceDN w:val="0"/>
        <w:textAlignment w:val="baseline"/>
        <w:rPr>
          <w:rFonts w:ascii="Century Gothic" w:hAnsi="Century Gothic"/>
          <w:sz w:val="22"/>
          <w:szCs w:val="22"/>
        </w:rPr>
      </w:pPr>
    </w:p>
    <w:p w14:paraId="56FB0B2D" w14:textId="3C00751D" w:rsidR="00591BD4" w:rsidRDefault="00591BD4" w:rsidP="00454ADF">
      <w:pPr>
        <w:tabs>
          <w:tab w:val="left" w:pos="568"/>
        </w:tabs>
        <w:suppressAutoHyphens/>
        <w:autoSpaceDN w:val="0"/>
        <w:textAlignment w:val="baseline"/>
        <w:rPr>
          <w:rFonts w:ascii="Century Gothic" w:hAnsi="Century Gothic"/>
          <w:sz w:val="22"/>
          <w:szCs w:val="22"/>
        </w:rPr>
      </w:pPr>
    </w:p>
    <w:p w14:paraId="7899A895" w14:textId="7D02403E" w:rsidR="00591BD4" w:rsidRDefault="00591BD4" w:rsidP="00454ADF">
      <w:pPr>
        <w:tabs>
          <w:tab w:val="left" w:pos="568"/>
        </w:tabs>
        <w:suppressAutoHyphens/>
        <w:autoSpaceDN w:val="0"/>
        <w:textAlignment w:val="baseline"/>
        <w:rPr>
          <w:rFonts w:ascii="Century Gothic" w:hAnsi="Century Gothic"/>
          <w:sz w:val="22"/>
          <w:szCs w:val="22"/>
        </w:rPr>
      </w:pPr>
    </w:p>
    <w:p w14:paraId="5A67828F" w14:textId="5FD1C4C7" w:rsidR="00591BD4" w:rsidRDefault="00591BD4" w:rsidP="00454ADF">
      <w:pPr>
        <w:tabs>
          <w:tab w:val="left" w:pos="568"/>
        </w:tabs>
        <w:suppressAutoHyphens/>
        <w:autoSpaceDN w:val="0"/>
        <w:textAlignment w:val="baseline"/>
        <w:rPr>
          <w:rFonts w:ascii="Century Gothic" w:hAnsi="Century Gothic"/>
          <w:sz w:val="22"/>
          <w:szCs w:val="22"/>
        </w:rPr>
      </w:pPr>
    </w:p>
    <w:p w14:paraId="0D77017A" w14:textId="77777777" w:rsidR="00591BD4" w:rsidRDefault="00591BD4" w:rsidP="00454ADF">
      <w:pPr>
        <w:tabs>
          <w:tab w:val="left" w:pos="568"/>
        </w:tabs>
        <w:suppressAutoHyphens/>
        <w:autoSpaceDN w:val="0"/>
        <w:textAlignment w:val="baseline"/>
        <w:rPr>
          <w:rFonts w:ascii="Century Gothic" w:hAnsi="Century Gothic"/>
          <w:sz w:val="22"/>
          <w:szCs w:val="22"/>
        </w:rPr>
      </w:pPr>
    </w:p>
    <w:p w14:paraId="21629676"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5E32EECD" w14:textId="77777777" w:rsidR="00454ADF" w:rsidRPr="00E52954" w:rsidRDefault="00454ADF" w:rsidP="00454ADF">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630028AE" w14:textId="77777777" w:rsidR="00454ADF" w:rsidRPr="00E52954" w:rsidRDefault="00454ADF" w:rsidP="00454ADF">
      <w:pPr>
        <w:jc w:val="center"/>
        <w:rPr>
          <w:rFonts w:ascii="Century Gothic" w:hAnsi="Century Gothic"/>
          <w:b/>
          <w:sz w:val="22"/>
          <w:szCs w:val="22"/>
        </w:rPr>
      </w:pPr>
      <w:r w:rsidRPr="00E52954">
        <w:rPr>
          <w:rFonts w:ascii="Century Gothic" w:hAnsi="Century Gothic"/>
          <w:b/>
          <w:sz w:val="22"/>
          <w:szCs w:val="22"/>
        </w:rPr>
        <w:t>***********</w:t>
      </w:r>
    </w:p>
    <w:p w14:paraId="18257EDE" w14:textId="77777777" w:rsidR="00454ADF" w:rsidRPr="00E52954" w:rsidRDefault="00454ADF" w:rsidP="00454ADF">
      <w:pPr>
        <w:jc w:val="center"/>
        <w:outlineLvl w:val="0"/>
        <w:rPr>
          <w:rFonts w:ascii="Century Gothic" w:hAnsi="Century Gothic"/>
          <w:b/>
          <w:sz w:val="22"/>
          <w:szCs w:val="22"/>
        </w:rPr>
      </w:pPr>
    </w:p>
    <w:p w14:paraId="7180D473" w14:textId="77777777" w:rsidR="00454ADF" w:rsidRPr="00E52954" w:rsidRDefault="00454ADF" w:rsidP="00454ADF">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76633CC1" w14:textId="77777777" w:rsidR="00454ADF" w:rsidRPr="00E52954" w:rsidRDefault="00454ADF" w:rsidP="00454ADF">
      <w:pPr>
        <w:jc w:val="both"/>
        <w:rPr>
          <w:rFonts w:ascii="Century Gothic" w:hAnsi="Century Gothic"/>
          <w:b/>
          <w:sz w:val="22"/>
          <w:szCs w:val="22"/>
        </w:rPr>
      </w:pPr>
    </w:p>
    <w:p w14:paraId="581EB76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Pr>
          <w:rFonts w:ascii="Century Gothic" w:hAnsi="Century Gothic"/>
          <w:sz w:val="22"/>
          <w:szCs w:val="22"/>
        </w:rPr>
        <w:t xml:space="preserve"> national</w:t>
      </w:r>
      <w:r w:rsidRPr="00E52954">
        <w:rPr>
          <w:rFonts w:ascii="Century Gothic" w:hAnsi="Century Gothic"/>
          <w:sz w:val="22"/>
          <w:szCs w:val="22"/>
        </w:rPr>
        <w:t>, sur offres des prix</w:t>
      </w:r>
    </w:p>
    <w:p w14:paraId="2D6F4EBA" w14:textId="77777777" w:rsidR="00454ADF" w:rsidRPr="00E52954" w:rsidRDefault="00454ADF" w:rsidP="00454ADF">
      <w:pPr>
        <w:suppressAutoHyphens/>
        <w:autoSpaceDE w:val="0"/>
        <w:autoSpaceDN w:val="0"/>
        <w:adjustRightInd w:val="0"/>
        <w:jc w:val="both"/>
        <w:textAlignment w:val="baseline"/>
        <w:rPr>
          <w:rFonts w:ascii="Century Gothic" w:hAnsi="Century Gothic"/>
          <w:b/>
          <w:bCs/>
          <w:sz w:val="22"/>
          <w:szCs w:val="22"/>
        </w:rPr>
      </w:pPr>
    </w:p>
    <w:p w14:paraId="222BFAA8" w14:textId="77777777" w:rsidR="00454ADF" w:rsidRPr="00134ACE" w:rsidRDefault="00454ADF" w:rsidP="00454ADF">
      <w:pPr>
        <w:autoSpaceDE w:val="0"/>
        <w:autoSpaceDN w:val="0"/>
        <w:adjustRightInd w:val="0"/>
        <w:jc w:val="both"/>
        <w:rPr>
          <w:rFonts w:asciiTheme="minorHAnsi" w:hAnsiTheme="minorHAnsi" w:cstheme="minorHAnsi"/>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Pr>
          <w:rFonts w:asciiTheme="minorHAnsi" w:hAnsiTheme="minorHAnsi" w:cstheme="minorHAnsi"/>
          <w:b/>
          <w:bCs/>
          <w:sz w:val="22"/>
          <w:szCs w:val="22"/>
        </w:rPr>
        <w:t>La réalisation des travaux d’habillage et traitement de surface destinés à la Cité des Métiers et des Compétences GUELMIM en lot unique</w:t>
      </w:r>
    </w:p>
    <w:p w14:paraId="0C3BC4A5" w14:textId="77777777" w:rsidR="00454ADF" w:rsidRPr="00E52954" w:rsidRDefault="00454ADF" w:rsidP="00454ADF">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6BF39799" w14:textId="77777777" w:rsidR="00454ADF" w:rsidRPr="00E52954" w:rsidRDefault="00454ADF" w:rsidP="00454ADF">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7B0BC87B" w14:textId="77777777" w:rsidR="00454ADF" w:rsidRPr="00E52954" w:rsidRDefault="00454ADF" w:rsidP="00454ADF">
      <w:pPr>
        <w:autoSpaceDE w:val="0"/>
        <w:autoSpaceDN w:val="0"/>
        <w:adjustRightInd w:val="0"/>
        <w:jc w:val="both"/>
        <w:rPr>
          <w:rFonts w:ascii="Century Gothic" w:hAnsi="Century Gothic"/>
          <w:b/>
          <w:bCs/>
          <w:sz w:val="22"/>
          <w:szCs w:val="22"/>
        </w:rPr>
      </w:pPr>
    </w:p>
    <w:p w14:paraId="0E17194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2731D013"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3D08387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7F6B766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58AA8F0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223E0D8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4199FC43" w14:textId="77777777" w:rsidR="00454ADF" w:rsidRPr="00E52954" w:rsidRDefault="00454ADF" w:rsidP="00454ADF">
      <w:pPr>
        <w:autoSpaceDE w:val="0"/>
        <w:autoSpaceDN w:val="0"/>
        <w:adjustRightInd w:val="0"/>
        <w:jc w:val="both"/>
        <w:rPr>
          <w:rFonts w:ascii="Century Gothic" w:hAnsi="Century Gothic"/>
          <w:sz w:val="22"/>
          <w:szCs w:val="22"/>
        </w:rPr>
      </w:pPr>
    </w:p>
    <w:p w14:paraId="4B6F78B8" w14:textId="77777777" w:rsidR="00454ADF" w:rsidRPr="00E52954" w:rsidRDefault="00454ADF" w:rsidP="00454ADF">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0E7717A5" w14:textId="77777777" w:rsidR="00454ADF" w:rsidRPr="00E52954" w:rsidRDefault="00454ADF" w:rsidP="00454ADF">
      <w:pPr>
        <w:autoSpaceDE w:val="0"/>
        <w:autoSpaceDN w:val="0"/>
        <w:adjustRightInd w:val="0"/>
        <w:jc w:val="both"/>
        <w:rPr>
          <w:rFonts w:ascii="Century Gothic" w:hAnsi="Century Gothic"/>
          <w:sz w:val="22"/>
          <w:szCs w:val="22"/>
        </w:rPr>
      </w:pPr>
    </w:p>
    <w:p w14:paraId="09D2BE88"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74E4139C"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6CD14E51"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34B66300"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400CE4A"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3DF6DE2D"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42B63066"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626BA0E7" w14:textId="77777777" w:rsidR="00454ADF" w:rsidRPr="00E52954" w:rsidRDefault="00454ADF" w:rsidP="00454ADF">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5608B4A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27084D3B" w14:textId="77777777" w:rsidR="00454ADF" w:rsidRPr="00E52954" w:rsidRDefault="00454ADF" w:rsidP="00454ADF">
      <w:pPr>
        <w:autoSpaceDE w:val="0"/>
        <w:autoSpaceDN w:val="0"/>
        <w:adjustRightInd w:val="0"/>
        <w:jc w:val="both"/>
        <w:rPr>
          <w:rFonts w:ascii="Century Gothic" w:hAnsi="Century Gothic"/>
          <w:sz w:val="22"/>
          <w:szCs w:val="22"/>
        </w:rPr>
      </w:pPr>
    </w:p>
    <w:p w14:paraId="048797FE"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60DEB0A8" w14:textId="77777777" w:rsidR="00454ADF" w:rsidRPr="00E52954" w:rsidRDefault="00454ADF" w:rsidP="00454ADF">
      <w:pPr>
        <w:autoSpaceDE w:val="0"/>
        <w:autoSpaceDN w:val="0"/>
        <w:adjustRightInd w:val="0"/>
        <w:ind w:firstLine="708"/>
        <w:jc w:val="both"/>
        <w:rPr>
          <w:rFonts w:ascii="Century Gothic" w:hAnsi="Century Gothic"/>
          <w:sz w:val="22"/>
          <w:szCs w:val="22"/>
        </w:rPr>
      </w:pPr>
    </w:p>
    <w:p w14:paraId="5A2BFE83"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4CFCD7E"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Pr>
          <w:rFonts w:ascii="Century Gothic" w:hAnsi="Century Gothic"/>
          <w:snapToGrid w:val="0"/>
          <w:sz w:val="22"/>
          <w:szCs w:val="22"/>
        </w:rPr>
        <w:t>27</w:t>
      </w:r>
      <w:r w:rsidRPr="00E52954">
        <w:rPr>
          <w:rFonts w:ascii="Century Gothic" w:hAnsi="Century Gothic"/>
          <w:snapToGrid w:val="0"/>
          <w:sz w:val="22"/>
          <w:szCs w:val="22"/>
        </w:rPr>
        <w:t xml:space="preserve"> du </w:t>
      </w:r>
      <w:proofErr w:type="spellStart"/>
      <w:r w:rsidRPr="00E52954">
        <w:rPr>
          <w:rFonts w:ascii="Century Gothic" w:hAnsi="Century Gothic" w:cs="Calibri"/>
          <w:sz w:val="22"/>
          <w:szCs w:val="22"/>
        </w:rPr>
        <w:t>du</w:t>
      </w:r>
      <w:proofErr w:type="spellEnd"/>
      <w:r w:rsidRPr="00E52954">
        <w:rPr>
          <w:rFonts w:ascii="Century Gothic" w:hAnsi="Century Gothic" w:cs="Calibri"/>
          <w:sz w:val="22"/>
          <w:szCs w:val="22"/>
        </w:rPr>
        <w:t xml:space="preserve"> règlement </w:t>
      </w:r>
      <w:r>
        <w:rPr>
          <w:rFonts w:ascii="Century Gothic" w:hAnsi="Century Gothic" w:cs="Calibri"/>
          <w:sz w:val="22"/>
          <w:szCs w:val="22"/>
        </w:rPr>
        <w:t>de la Foncière CMC SA</w:t>
      </w:r>
      <w:r w:rsidRPr="00E52954">
        <w:rPr>
          <w:rFonts w:ascii="Century Gothic" w:hAnsi="Century Gothic" w:cs="Calibri"/>
          <w:sz w:val="22"/>
          <w:szCs w:val="22"/>
        </w:rPr>
        <w:t xml:space="preserve">, approuvé le </w:t>
      </w:r>
      <w:r>
        <w:rPr>
          <w:rFonts w:ascii="Century Gothic" w:hAnsi="Century Gothic" w:cs="Calibri"/>
          <w:sz w:val="22"/>
          <w:szCs w:val="22"/>
        </w:rPr>
        <w:t>15</w:t>
      </w:r>
      <w:r w:rsidRPr="00E52954">
        <w:rPr>
          <w:rFonts w:ascii="Century Gothic" w:hAnsi="Century Gothic" w:cs="Calibri"/>
          <w:sz w:val="22"/>
          <w:szCs w:val="22"/>
        </w:rPr>
        <w:t xml:space="preserve"> </w:t>
      </w:r>
      <w:r>
        <w:rPr>
          <w:rFonts w:ascii="Century Gothic" w:hAnsi="Century Gothic" w:cs="Calibri"/>
          <w:sz w:val="22"/>
          <w:szCs w:val="22"/>
        </w:rPr>
        <w:t>Juillet</w:t>
      </w:r>
      <w:r w:rsidRPr="00E52954">
        <w:rPr>
          <w:rFonts w:ascii="Century Gothic" w:hAnsi="Century Gothic" w:cs="Calibri"/>
          <w:sz w:val="22"/>
          <w:szCs w:val="22"/>
        </w:rPr>
        <w:t xml:space="preserve"> </w:t>
      </w:r>
      <w:proofErr w:type="gramStart"/>
      <w:r>
        <w:rPr>
          <w:rFonts w:ascii="Century Gothic" w:hAnsi="Century Gothic" w:cs="Calibri"/>
          <w:sz w:val="22"/>
          <w:szCs w:val="22"/>
        </w:rPr>
        <w:t xml:space="preserve">2025 </w:t>
      </w:r>
      <w:r w:rsidRPr="00E52954">
        <w:rPr>
          <w:rFonts w:ascii="Century Gothic" w:hAnsi="Century Gothic" w:cs="Calibri"/>
          <w:sz w:val="22"/>
          <w:szCs w:val="22"/>
        </w:rPr>
        <w:t>,</w:t>
      </w:r>
      <w:proofErr w:type="gramEnd"/>
      <w:r w:rsidRPr="00E52954">
        <w:rPr>
          <w:rFonts w:ascii="Century Gothic" w:hAnsi="Century Gothic" w:cs="Calibri"/>
          <w:sz w:val="22"/>
          <w:szCs w:val="22"/>
        </w:rPr>
        <w:t xml:space="preserve"> relatif aux marchés publics </w:t>
      </w:r>
      <w:r>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30B35D0"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301C3AA4"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46026365"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conditions prévues par l'article 24 du Règlement des Marchés de l’OFPPT ;</w:t>
      </w:r>
    </w:p>
    <w:p w14:paraId="64ABEDE9"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52954">
        <w:rPr>
          <w:rFonts w:ascii="Century Gothic" w:hAnsi="Century Gothic" w:cs="Calibri"/>
          <w:sz w:val="22"/>
          <w:szCs w:val="22"/>
        </w:rPr>
        <w:t>Maître d'Ouvrage Délégué</w:t>
      </w:r>
      <w:r w:rsidRPr="00E52954">
        <w:rPr>
          <w:rFonts w:ascii="Century Gothic" w:hAnsi="Century Gothic"/>
          <w:snapToGrid w:val="0"/>
          <w:sz w:val="22"/>
          <w:szCs w:val="22"/>
        </w:rPr>
        <w:t xml:space="preserve"> a prévues dans ledit cahier ;</w:t>
      </w:r>
    </w:p>
    <w:p w14:paraId="32D2E3C7" w14:textId="77777777" w:rsidR="00454ADF" w:rsidRPr="00E52954" w:rsidRDefault="00454ADF" w:rsidP="00454ADF">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5F7924DB"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587BE0D"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392C00F"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2FDEAFEE"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8- atteste que je ne suis pas en situation de conflit d'intérêt tel que prévu à l'article </w:t>
      </w:r>
      <w:r>
        <w:rPr>
          <w:rFonts w:ascii="Century Gothic" w:hAnsi="Century Gothic"/>
          <w:snapToGrid w:val="0"/>
          <w:sz w:val="22"/>
          <w:szCs w:val="22"/>
        </w:rPr>
        <w:t>160</w:t>
      </w:r>
      <w:r w:rsidRPr="00E52954">
        <w:rPr>
          <w:rFonts w:ascii="Century Gothic" w:hAnsi="Century Gothic"/>
          <w:snapToGrid w:val="0"/>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hAnsi="Century Gothic"/>
          <w:snapToGrid w:val="0"/>
          <w:sz w:val="22"/>
          <w:szCs w:val="22"/>
        </w:rPr>
        <w:t>.</w:t>
      </w:r>
    </w:p>
    <w:p w14:paraId="0D1004F2" w14:textId="77777777" w:rsidR="00454ADF" w:rsidRPr="00E52954" w:rsidRDefault="00454ADF" w:rsidP="00454ADF">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A9A7654"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 xml:space="preserve">10- je reconnais avoir pris connaissance des sanctions prévues par l’article </w:t>
      </w:r>
      <w:r>
        <w:rPr>
          <w:rFonts w:ascii="Century Gothic" w:hAnsi="Century Gothic"/>
          <w:snapToGrid w:val="0"/>
          <w:sz w:val="22"/>
          <w:szCs w:val="22"/>
        </w:rPr>
        <w:t>152</w:t>
      </w:r>
      <w:r w:rsidRPr="00E52954">
        <w:rPr>
          <w:rFonts w:ascii="Century Gothic" w:hAnsi="Century Gothic"/>
          <w:snapToGrid w:val="0"/>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hAnsi="Century Gothic"/>
          <w:snapToGrid w:val="0"/>
          <w:sz w:val="22"/>
          <w:szCs w:val="22"/>
        </w:rPr>
        <w:t>, relatives à l'inexactitude de la déclaration sur l'honneur.</w:t>
      </w:r>
    </w:p>
    <w:p w14:paraId="52BA5A1E" w14:textId="77777777" w:rsidR="00454ADF" w:rsidRPr="00E52954" w:rsidRDefault="00454ADF" w:rsidP="00454ADF">
      <w:pPr>
        <w:autoSpaceDE w:val="0"/>
        <w:autoSpaceDN w:val="0"/>
        <w:adjustRightInd w:val="0"/>
        <w:jc w:val="both"/>
        <w:rPr>
          <w:rFonts w:ascii="Century Gothic" w:hAnsi="Century Gothic"/>
          <w:sz w:val="22"/>
          <w:szCs w:val="22"/>
        </w:rPr>
      </w:pPr>
    </w:p>
    <w:p w14:paraId="5220166D" w14:textId="77777777" w:rsidR="00454ADF" w:rsidRPr="00E52954" w:rsidRDefault="00454ADF" w:rsidP="00454ADF">
      <w:pPr>
        <w:autoSpaceDE w:val="0"/>
        <w:autoSpaceDN w:val="0"/>
        <w:adjustRightInd w:val="0"/>
        <w:jc w:val="both"/>
        <w:rPr>
          <w:rFonts w:ascii="Century Gothic" w:hAnsi="Century Gothic"/>
          <w:sz w:val="22"/>
          <w:szCs w:val="22"/>
        </w:rPr>
      </w:pPr>
    </w:p>
    <w:p w14:paraId="34093229"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5FD60B36" w14:textId="77777777" w:rsidR="00454ADF" w:rsidRPr="00E52954" w:rsidRDefault="00454ADF" w:rsidP="00454ADF">
      <w:pPr>
        <w:autoSpaceDE w:val="0"/>
        <w:autoSpaceDN w:val="0"/>
        <w:adjustRightInd w:val="0"/>
        <w:jc w:val="both"/>
        <w:rPr>
          <w:rFonts w:ascii="Century Gothic" w:hAnsi="Century Gothic"/>
          <w:sz w:val="22"/>
          <w:szCs w:val="22"/>
        </w:rPr>
      </w:pPr>
    </w:p>
    <w:p w14:paraId="3178F8ED" w14:textId="77777777" w:rsidR="00454ADF" w:rsidRPr="00E52954" w:rsidRDefault="00454ADF" w:rsidP="00454ADF">
      <w:pPr>
        <w:autoSpaceDE w:val="0"/>
        <w:autoSpaceDN w:val="0"/>
        <w:adjustRightInd w:val="0"/>
        <w:jc w:val="both"/>
        <w:rPr>
          <w:rFonts w:ascii="Century Gothic" w:hAnsi="Century Gothic"/>
          <w:sz w:val="22"/>
          <w:szCs w:val="22"/>
        </w:rPr>
      </w:pPr>
    </w:p>
    <w:p w14:paraId="08F25B91" w14:textId="77777777" w:rsidR="00454ADF" w:rsidRPr="00E52954" w:rsidRDefault="00454ADF" w:rsidP="00454ADF">
      <w:pPr>
        <w:autoSpaceDE w:val="0"/>
        <w:autoSpaceDN w:val="0"/>
        <w:adjustRightInd w:val="0"/>
        <w:jc w:val="both"/>
        <w:rPr>
          <w:rFonts w:ascii="Century Gothic" w:hAnsi="Century Gothic"/>
          <w:sz w:val="22"/>
          <w:szCs w:val="22"/>
        </w:rPr>
      </w:pPr>
    </w:p>
    <w:p w14:paraId="54AF7762" w14:textId="77777777" w:rsidR="00454ADF" w:rsidRPr="00E52954" w:rsidRDefault="00454ADF" w:rsidP="00454ADF">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6A83BCCC" w14:textId="77777777" w:rsidR="00454ADF" w:rsidRPr="00E52954" w:rsidRDefault="00454ADF" w:rsidP="00454ADF">
      <w:pPr>
        <w:autoSpaceDE w:val="0"/>
        <w:autoSpaceDN w:val="0"/>
        <w:adjustRightInd w:val="0"/>
        <w:jc w:val="both"/>
        <w:rPr>
          <w:rFonts w:ascii="Century Gothic" w:hAnsi="Century Gothic"/>
          <w:sz w:val="22"/>
          <w:szCs w:val="22"/>
        </w:rPr>
      </w:pPr>
    </w:p>
    <w:p w14:paraId="5AEEC1EA" w14:textId="77777777" w:rsidR="00454ADF" w:rsidRPr="00E52954" w:rsidRDefault="00454ADF" w:rsidP="00454ADF">
      <w:pPr>
        <w:autoSpaceDE w:val="0"/>
        <w:autoSpaceDN w:val="0"/>
        <w:adjustRightInd w:val="0"/>
        <w:jc w:val="both"/>
        <w:rPr>
          <w:rFonts w:ascii="Century Gothic" w:hAnsi="Century Gothic"/>
          <w:sz w:val="22"/>
          <w:szCs w:val="22"/>
        </w:rPr>
      </w:pPr>
    </w:p>
    <w:p w14:paraId="149205C0" w14:textId="77777777" w:rsidR="00454ADF" w:rsidRPr="00E52954" w:rsidRDefault="00454ADF" w:rsidP="00454ADF">
      <w:pPr>
        <w:numPr>
          <w:ilvl w:val="3"/>
          <w:numId w:val="6"/>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0F36520" w14:textId="77777777" w:rsidR="00454ADF" w:rsidRPr="00E52954" w:rsidRDefault="00454ADF" w:rsidP="00454ADF">
      <w:pPr>
        <w:numPr>
          <w:ilvl w:val="3"/>
          <w:numId w:val="6"/>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547B5650" w14:textId="77777777" w:rsidR="00454ADF" w:rsidRPr="00E52954" w:rsidRDefault="00454ADF" w:rsidP="00454ADF">
      <w:pPr>
        <w:numPr>
          <w:ilvl w:val="3"/>
          <w:numId w:val="6"/>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1AAB252A" w14:textId="77777777" w:rsidR="00454ADF" w:rsidRPr="00E52954" w:rsidRDefault="00454ADF" w:rsidP="00454ADF">
      <w:pPr>
        <w:numPr>
          <w:ilvl w:val="3"/>
          <w:numId w:val="6"/>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w:t>
      </w:r>
      <w:r>
        <w:rPr>
          <w:rFonts w:ascii="Century Gothic" w:eastAsia="Tahoma" w:hAnsi="Century Gothic"/>
          <w:i/>
          <w:sz w:val="22"/>
          <w:szCs w:val="22"/>
        </w:rPr>
        <w:t>148</w:t>
      </w:r>
      <w:r w:rsidRPr="00E52954">
        <w:rPr>
          <w:rFonts w:ascii="Century Gothic" w:eastAsia="Tahoma" w:hAnsi="Century Gothic"/>
          <w:i/>
          <w:sz w:val="22"/>
          <w:szCs w:val="22"/>
        </w:rPr>
        <w:t xml:space="preserve"> du </w:t>
      </w:r>
      <w:r w:rsidRPr="00E52954">
        <w:rPr>
          <w:rFonts w:ascii="Century Gothic" w:hAnsi="Century Gothic" w:cs="Calibri"/>
          <w:sz w:val="22"/>
          <w:szCs w:val="22"/>
        </w:rPr>
        <w:t xml:space="preserve">règlement </w:t>
      </w:r>
      <w:r>
        <w:rPr>
          <w:rFonts w:ascii="Century Gothic" w:hAnsi="Century Gothic" w:cs="Calibri"/>
          <w:sz w:val="22"/>
          <w:szCs w:val="22"/>
        </w:rPr>
        <w:t>de la Foncière CMC SA</w:t>
      </w:r>
      <w:r w:rsidRPr="00E52954">
        <w:rPr>
          <w:rFonts w:ascii="Century Gothic" w:eastAsia="Tahoma" w:hAnsi="Century Gothic"/>
          <w:i/>
          <w:sz w:val="22"/>
          <w:szCs w:val="22"/>
        </w:rPr>
        <w:t>.</w:t>
      </w:r>
    </w:p>
    <w:p w14:paraId="32BD7787" w14:textId="77777777" w:rsidR="00454ADF" w:rsidRPr="00E52954" w:rsidRDefault="00454ADF" w:rsidP="00454ADF">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99F4385" w14:textId="77777777" w:rsidR="00454ADF" w:rsidRPr="00E52954" w:rsidRDefault="00454ADF" w:rsidP="00454ADF">
      <w:pPr>
        <w:tabs>
          <w:tab w:val="left" w:pos="568"/>
        </w:tabs>
        <w:rPr>
          <w:rFonts w:ascii="Century Gothic" w:hAnsi="Century Gothic"/>
          <w:sz w:val="20"/>
          <w:szCs w:val="20"/>
        </w:rPr>
      </w:pPr>
    </w:p>
    <w:p w14:paraId="5DEE181C" w14:textId="77777777" w:rsidR="00454ADF" w:rsidRPr="00E52954" w:rsidRDefault="00454ADF" w:rsidP="00454ADF">
      <w:pPr>
        <w:tabs>
          <w:tab w:val="left" w:pos="568"/>
        </w:tabs>
        <w:suppressAutoHyphens/>
        <w:autoSpaceDN w:val="0"/>
        <w:textAlignment w:val="baseline"/>
        <w:rPr>
          <w:rFonts w:ascii="Century Gothic" w:hAnsi="Century Gothic"/>
          <w:sz w:val="22"/>
          <w:szCs w:val="22"/>
        </w:rPr>
      </w:pPr>
    </w:p>
    <w:p w14:paraId="121FDF5D" w14:textId="77777777" w:rsidR="00454ADF" w:rsidRPr="00E52954" w:rsidRDefault="00454ADF" w:rsidP="00454ADF">
      <w:pPr>
        <w:suppressAutoHyphens/>
        <w:autoSpaceDN w:val="0"/>
        <w:textAlignment w:val="baseline"/>
        <w:rPr>
          <w:rFonts w:ascii="Century Gothic" w:hAnsi="Century Gothic"/>
          <w:sz w:val="22"/>
          <w:szCs w:val="22"/>
        </w:rPr>
      </w:pPr>
    </w:p>
    <w:p w14:paraId="6BC8A98E" w14:textId="77777777" w:rsidR="00454ADF" w:rsidRDefault="00454ADF" w:rsidP="00454ADF">
      <w:pPr>
        <w:suppressAutoHyphens/>
        <w:autoSpaceDN w:val="0"/>
        <w:textAlignment w:val="baseline"/>
        <w:rPr>
          <w:rFonts w:ascii="Century Gothic" w:hAnsi="Century Gothic"/>
          <w:sz w:val="22"/>
          <w:szCs w:val="22"/>
        </w:rPr>
      </w:pPr>
    </w:p>
    <w:p w14:paraId="0C1DA453" w14:textId="77777777" w:rsidR="00454ADF" w:rsidRDefault="00454ADF" w:rsidP="00454ADF">
      <w:pPr>
        <w:suppressAutoHyphens/>
        <w:autoSpaceDN w:val="0"/>
        <w:textAlignment w:val="baseline"/>
        <w:rPr>
          <w:rFonts w:ascii="Century Gothic" w:hAnsi="Century Gothic"/>
          <w:sz w:val="22"/>
          <w:szCs w:val="22"/>
        </w:rPr>
      </w:pPr>
    </w:p>
    <w:p w14:paraId="139AF518" w14:textId="77777777" w:rsidR="00454ADF" w:rsidRDefault="00454ADF" w:rsidP="0052637A">
      <w:pPr>
        <w:jc w:val="both"/>
        <w:rPr>
          <w:rFonts w:asciiTheme="minorHAnsi" w:hAnsiTheme="minorHAnsi" w:cstheme="minorHAnsi"/>
          <w:sz w:val="22"/>
          <w:szCs w:val="22"/>
        </w:rPr>
      </w:pPr>
    </w:p>
    <w:p w14:paraId="1AFA1634" w14:textId="01BF053E" w:rsidR="003663FB" w:rsidRDefault="003663FB" w:rsidP="0052637A">
      <w:pPr>
        <w:jc w:val="both"/>
        <w:rPr>
          <w:rFonts w:asciiTheme="minorHAnsi" w:hAnsiTheme="minorHAnsi" w:cstheme="minorHAnsi"/>
          <w:sz w:val="22"/>
          <w:szCs w:val="22"/>
        </w:rPr>
      </w:pPr>
    </w:p>
    <w:p w14:paraId="1838DE70" w14:textId="736D6E34" w:rsidR="001869D1" w:rsidRDefault="001869D1" w:rsidP="0052637A">
      <w:pPr>
        <w:jc w:val="both"/>
        <w:rPr>
          <w:rFonts w:asciiTheme="minorHAnsi" w:hAnsiTheme="minorHAnsi" w:cstheme="minorHAnsi"/>
          <w:sz w:val="22"/>
          <w:szCs w:val="22"/>
        </w:rPr>
      </w:pPr>
    </w:p>
    <w:p w14:paraId="4829C49D" w14:textId="344B9F07" w:rsidR="001869D1" w:rsidRDefault="001869D1" w:rsidP="0052637A">
      <w:pPr>
        <w:jc w:val="both"/>
        <w:rPr>
          <w:rFonts w:asciiTheme="minorHAnsi" w:hAnsiTheme="minorHAnsi" w:cstheme="minorHAnsi"/>
          <w:sz w:val="22"/>
          <w:szCs w:val="22"/>
        </w:rPr>
      </w:pPr>
    </w:p>
    <w:p w14:paraId="54208CE9" w14:textId="533F7909" w:rsidR="00454ADF" w:rsidRDefault="00454ADF" w:rsidP="0052637A">
      <w:pPr>
        <w:jc w:val="both"/>
        <w:rPr>
          <w:rFonts w:asciiTheme="minorHAnsi" w:hAnsiTheme="minorHAnsi" w:cstheme="minorHAnsi"/>
          <w:sz w:val="22"/>
          <w:szCs w:val="22"/>
        </w:rPr>
      </w:pPr>
    </w:p>
    <w:p w14:paraId="451322CA" w14:textId="03B57BB3" w:rsidR="00454ADF" w:rsidRDefault="00454ADF" w:rsidP="0052637A">
      <w:pPr>
        <w:jc w:val="both"/>
        <w:rPr>
          <w:rFonts w:asciiTheme="minorHAnsi" w:hAnsiTheme="minorHAnsi" w:cstheme="minorHAnsi"/>
          <w:sz w:val="22"/>
          <w:szCs w:val="22"/>
        </w:rPr>
      </w:pPr>
    </w:p>
    <w:p w14:paraId="64572CBC" w14:textId="0BD5F8A3" w:rsidR="00454ADF" w:rsidRDefault="00454ADF" w:rsidP="0052637A">
      <w:pPr>
        <w:jc w:val="both"/>
        <w:rPr>
          <w:rFonts w:asciiTheme="minorHAnsi" w:hAnsiTheme="minorHAnsi" w:cstheme="minorHAnsi"/>
          <w:sz w:val="22"/>
          <w:szCs w:val="22"/>
        </w:rPr>
      </w:pPr>
    </w:p>
    <w:p w14:paraId="2AB02D3A" w14:textId="7995D663" w:rsidR="00454ADF" w:rsidRDefault="00454ADF" w:rsidP="0052637A">
      <w:pPr>
        <w:jc w:val="both"/>
        <w:rPr>
          <w:rFonts w:asciiTheme="minorHAnsi" w:hAnsiTheme="minorHAnsi" w:cstheme="minorHAnsi"/>
          <w:sz w:val="22"/>
          <w:szCs w:val="22"/>
        </w:rPr>
      </w:pPr>
    </w:p>
    <w:p w14:paraId="044E98D1" w14:textId="07FBB497" w:rsidR="00454ADF" w:rsidRDefault="00454ADF" w:rsidP="0052637A">
      <w:pPr>
        <w:jc w:val="both"/>
        <w:rPr>
          <w:rFonts w:asciiTheme="minorHAnsi" w:hAnsiTheme="minorHAnsi" w:cstheme="minorHAnsi"/>
          <w:sz w:val="22"/>
          <w:szCs w:val="22"/>
        </w:rPr>
      </w:pPr>
    </w:p>
    <w:p w14:paraId="5E4BA90B" w14:textId="57406CD4" w:rsidR="00454ADF" w:rsidRDefault="00454ADF" w:rsidP="0052637A">
      <w:pPr>
        <w:jc w:val="both"/>
        <w:rPr>
          <w:rFonts w:asciiTheme="minorHAnsi" w:hAnsiTheme="minorHAnsi" w:cstheme="minorHAnsi"/>
          <w:sz w:val="22"/>
          <w:szCs w:val="22"/>
        </w:rPr>
      </w:pPr>
    </w:p>
    <w:p w14:paraId="5D9BE259" w14:textId="1AEA7433" w:rsidR="00454ADF" w:rsidRDefault="00454ADF" w:rsidP="0052637A">
      <w:pPr>
        <w:jc w:val="both"/>
        <w:rPr>
          <w:rFonts w:asciiTheme="minorHAnsi" w:hAnsiTheme="minorHAnsi" w:cstheme="minorHAnsi"/>
          <w:sz w:val="22"/>
          <w:szCs w:val="22"/>
        </w:rPr>
      </w:pPr>
    </w:p>
    <w:p w14:paraId="2F787AA8" w14:textId="40777A60" w:rsidR="00454ADF" w:rsidRDefault="00454ADF" w:rsidP="0052637A">
      <w:pPr>
        <w:jc w:val="both"/>
        <w:rPr>
          <w:rFonts w:asciiTheme="minorHAnsi" w:hAnsiTheme="minorHAnsi" w:cstheme="minorHAnsi"/>
          <w:sz w:val="22"/>
          <w:szCs w:val="22"/>
        </w:rPr>
      </w:pPr>
    </w:p>
    <w:p w14:paraId="429E9BE7" w14:textId="5EFFB5B6" w:rsidR="00454ADF" w:rsidRDefault="00454ADF" w:rsidP="0052637A">
      <w:pPr>
        <w:jc w:val="both"/>
        <w:rPr>
          <w:rFonts w:asciiTheme="minorHAnsi" w:hAnsiTheme="minorHAnsi" w:cstheme="minorHAnsi"/>
          <w:sz w:val="22"/>
          <w:szCs w:val="22"/>
        </w:rPr>
      </w:pPr>
    </w:p>
    <w:p w14:paraId="12EAE8FA" w14:textId="01184D19" w:rsidR="00454ADF" w:rsidRDefault="00454ADF" w:rsidP="0052637A">
      <w:pPr>
        <w:jc w:val="both"/>
        <w:rPr>
          <w:rFonts w:asciiTheme="minorHAnsi" w:hAnsiTheme="minorHAnsi" w:cstheme="minorHAnsi"/>
          <w:sz w:val="22"/>
          <w:szCs w:val="22"/>
        </w:rPr>
      </w:pPr>
    </w:p>
    <w:p w14:paraId="1C52662A" w14:textId="46E0BF83" w:rsidR="00454ADF" w:rsidRDefault="00454ADF" w:rsidP="0052637A">
      <w:pPr>
        <w:jc w:val="both"/>
        <w:rPr>
          <w:rFonts w:asciiTheme="minorHAnsi" w:hAnsiTheme="minorHAnsi" w:cstheme="minorHAnsi"/>
          <w:sz w:val="22"/>
          <w:szCs w:val="22"/>
        </w:rPr>
      </w:pPr>
    </w:p>
    <w:p w14:paraId="371FD31E" w14:textId="122601D7" w:rsidR="00454ADF" w:rsidRDefault="00454ADF" w:rsidP="0052637A">
      <w:pPr>
        <w:jc w:val="both"/>
        <w:rPr>
          <w:rFonts w:asciiTheme="minorHAnsi" w:hAnsiTheme="minorHAnsi" w:cstheme="minorHAnsi"/>
          <w:sz w:val="22"/>
          <w:szCs w:val="22"/>
        </w:rPr>
      </w:pPr>
    </w:p>
    <w:p w14:paraId="57215FA8" w14:textId="1C3234A8" w:rsidR="00454ADF" w:rsidRDefault="00454ADF" w:rsidP="0052637A">
      <w:pPr>
        <w:jc w:val="both"/>
        <w:rPr>
          <w:rFonts w:asciiTheme="minorHAnsi" w:hAnsiTheme="minorHAnsi" w:cstheme="minorHAnsi"/>
          <w:sz w:val="22"/>
          <w:szCs w:val="22"/>
        </w:rPr>
      </w:pPr>
    </w:p>
    <w:p w14:paraId="4D1AD823" w14:textId="22ECED89" w:rsidR="00454ADF" w:rsidRDefault="00454ADF" w:rsidP="0052637A">
      <w:pPr>
        <w:jc w:val="both"/>
        <w:rPr>
          <w:rFonts w:asciiTheme="minorHAnsi" w:hAnsiTheme="minorHAnsi" w:cstheme="minorHAnsi"/>
          <w:sz w:val="22"/>
          <w:szCs w:val="22"/>
        </w:rPr>
      </w:pPr>
    </w:p>
    <w:p w14:paraId="76616746" w14:textId="3FE6082B" w:rsidR="00454ADF" w:rsidRDefault="00454ADF" w:rsidP="0052637A">
      <w:pPr>
        <w:jc w:val="both"/>
        <w:rPr>
          <w:rFonts w:asciiTheme="minorHAnsi" w:hAnsiTheme="minorHAnsi" w:cstheme="minorHAnsi"/>
          <w:sz w:val="22"/>
          <w:szCs w:val="22"/>
        </w:rPr>
      </w:pPr>
    </w:p>
    <w:p w14:paraId="76D432DC" w14:textId="32B8981B" w:rsidR="00454ADF" w:rsidRDefault="00454ADF" w:rsidP="0052637A">
      <w:pPr>
        <w:jc w:val="both"/>
        <w:rPr>
          <w:rFonts w:asciiTheme="minorHAnsi" w:hAnsiTheme="minorHAnsi" w:cstheme="minorHAnsi"/>
          <w:sz w:val="22"/>
          <w:szCs w:val="22"/>
        </w:rPr>
      </w:pPr>
    </w:p>
    <w:p w14:paraId="6EB014F4" w14:textId="1C62B44A" w:rsidR="00454ADF" w:rsidRDefault="00454ADF" w:rsidP="0052637A">
      <w:pPr>
        <w:jc w:val="both"/>
        <w:rPr>
          <w:rFonts w:asciiTheme="minorHAnsi" w:hAnsiTheme="minorHAnsi" w:cstheme="minorHAnsi"/>
          <w:sz w:val="22"/>
          <w:szCs w:val="22"/>
        </w:rPr>
      </w:pPr>
    </w:p>
    <w:p w14:paraId="11AB4E22" w14:textId="15287A36" w:rsidR="00454ADF" w:rsidRDefault="00454ADF" w:rsidP="0052637A">
      <w:pPr>
        <w:jc w:val="both"/>
        <w:rPr>
          <w:rFonts w:asciiTheme="minorHAnsi" w:hAnsiTheme="minorHAnsi" w:cstheme="minorHAnsi"/>
          <w:sz w:val="22"/>
          <w:szCs w:val="22"/>
        </w:rPr>
      </w:pPr>
    </w:p>
    <w:p w14:paraId="4CE5343F" w14:textId="77777777" w:rsidR="00454ADF" w:rsidRDefault="00454ADF" w:rsidP="0052637A">
      <w:pPr>
        <w:jc w:val="both"/>
        <w:rPr>
          <w:rFonts w:asciiTheme="minorHAnsi" w:hAnsiTheme="minorHAnsi" w:cstheme="minorHAnsi"/>
          <w:sz w:val="22"/>
          <w:szCs w:val="22"/>
        </w:rPr>
      </w:pPr>
    </w:p>
    <w:p w14:paraId="77CFC772" w14:textId="2503184D" w:rsidR="00454ADF" w:rsidRDefault="00454ADF" w:rsidP="0052637A">
      <w:pPr>
        <w:jc w:val="both"/>
        <w:rPr>
          <w:rFonts w:asciiTheme="minorHAnsi" w:hAnsiTheme="minorHAnsi" w:cstheme="minorHAnsi"/>
          <w:sz w:val="22"/>
          <w:szCs w:val="22"/>
        </w:rPr>
      </w:pPr>
    </w:p>
    <w:p w14:paraId="02C80004" w14:textId="263AC024" w:rsidR="00454ADF" w:rsidRDefault="00454ADF" w:rsidP="0052637A">
      <w:pPr>
        <w:jc w:val="both"/>
        <w:rPr>
          <w:rFonts w:asciiTheme="minorHAnsi" w:hAnsiTheme="minorHAnsi" w:cstheme="minorHAnsi"/>
          <w:sz w:val="22"/>
          <w:szCs w:val="22"/>
        </w:rPr>
      </w:pPr>
    </w:p>
    <w:p w14:paraId="36E9FE05" w14:textId="514BBE3D" w:rsidR="00454ADF" w:rsidRDefault="00454ADF" w:rsidP="0052637A">
      <w:pPr>
        <w:jc w:val="both"/>
        <w:rPr>
          <w:rFonts w:asciiTheme="minorHAnsi" w:hAnsiTheme="minorHAnsi" w:cstheme="minorHAnsi"/>
          <w:sz w:val="22"/>
          <w:szCs w:val="22"/>
        </w:rPr>
      </w:pPr>
    </w:p>
    <w:p w14:paraId="61CE106F" w14:textId="1C2F6C97" w:rsidR="00454ADF" w:rsidRDefault="00454ADF" w:rsidP="0052637A">
      <w:pPr>
        <w:jc w:val="both"/>
        <w:rPr>
          <w:rFonts w:asciiTheme="minorHAnsi" w:hAnsiTheme="minorHAnsi" w:cstheme="minorHAnsi"/>
          <w:sz w:val="22"/>
          <w:szCs w:val="22"/>
        </w:rPr>
      </w:pPr>
    </w:p>
    <w:p w14:paraId="6265A29D" w14:textId="77777777" w:rsidR="00454ADF" w:rsidRDefault="00454ADF" w:rsidP="0052637A">
      <w:pPr>
        <w:jc w:val="both"/>
        <w:rPr>
          <w:rFonts w:asciiTheme="minorHAnsi" w:hAnsiTheme="minorHAnsi" w:cstheme="minorHAnsi"/>
          <w:sz w:val="22"/>
          <w:szCs w:val="22"/>
        </w:rPr>
      </w:pPr>
    </w:p>
    <w:p w14:paraId="2D59CC1B" w14:textId="09BBFF9E" w:rsidR="001869D1" w:rsidRDefault="001869D1" w:rsidP="0052637A">
      <w:pPr>
        <w:jc w:val="both"/>
        <w:rPr>
          <w:rFonts w:asciiTheme="minorHAnsi" w:hAnsiTheme="minorHAnsi" w:cstheme="minorHAnsi"/>
          <w:sz w:val="22"/>
          <w:szCs w:val="22"/>
        </w:rPr>
      </w:pPr>
    </w:p>
    <w:p w14:paraId="2C13C3E0" w14:textId="302E9981" w:rsidR="00923B60" w:rsidRDefault="00923B60" w:rsidP="002471A3">
      <w:pPr>
        <w:tabs>
          <w:tab w:val="left" w:pos="284"/>
        </w:tabs>
        <w:suppressAutoHyphens/>
        <w:autoSpaceDN w:val="0"/>
        <w:textAlignment w:val="baseline"/>
        <w:rPr>
          <w:rFonts w:asciiTheme="minorHAnsi" w:hAnsiTheme="minorHAnsi" w:cstheme="minorHAnsi"/>
          <w:b/>
          <w:bCs/>
          <w:sz w:val="22"/>
          <w:szCs w:val="22"/>
        </w:rPr>
      </w:pPr>
    </w:p>
    <w:p w14:paraId="60386AD8" w14:textId="676D0793" w:rsidR="00923B60" w:rsidRDefault="00923B60" w:rsidP="002471A3">
      <w:pPr>
        <w:tabs>
          <w:tab w:val="left" w:pos="284"/>
        </w:tabs>
        <w:suppressAutoHyphens/>
        <w:autoSpaceDN w:val="0"/>
        <w:textAlignment w:val="baseline"/>
        <w:rPr>
          <w:rFonts w:asciiTheme="minorHAnsi" w:hAnsiTheme="minorHAnsi" w:cstheme="minorHAnsi"/>
          <w:b/>
          <w:bCs/>
          <w:sz w:val="22"/>
          <w:szCs w:val="22"/>
        </w:rPr>
      </w:pPr>
    </w:p>
    <w:p w14:paraId="5CC88052" w14:textId="35903852"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78CD6FDC" w14:textId="6121A643"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2F4316E" w14:textId="3BC5B0FB"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2A236B25" w14:textId="7A9401AB"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1B10EA98" w14:textId="3A039348"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3635F5F1" w14:textId="41C3A209"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092C102F" w14:textId="2CAE1E01"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2EC1CBC1" w14:textId="788300AA"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54BD771D" w14:textId="0336D083"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8E9E01E" w14:textId="32FAAC6A" w:rsidR="00454ADF" w:rsidRDefault="00454ADF" w:rsidP="002471A3">
      <w:pPr>
        <w:tabs>
          <w:tab w:val="left" w:pos="284"/>
        </w:tabs>
        <w:suppressAutoHyphens/>
        <w:autoSpaceDN w:val="0"/>
        <w:textAlignment w:val="baseline"/>
        <w:rPr>
          <w:rFonts w:asciiTheme="minorHAnsi" w:hAnsiTheme="minorHAnsi" w:cstheme="minorHAnsi"/>
          <w:b/>
          <w:bCs/>
          <w:sz w:val="22"/>
          <w:szCs w:val="22"/>
        </w:rPr>
      </w:pPr>
    </w:p>
    <w:p w14:paraId="681115C8" w14:textId="7EBE245C" w:rsidR="0052637A" w:rsidRPr="00134ACE" w:rsidRDefault="0052637A" w:rsidP="0052637A">
      <w:pPr>
        <w:tabs>
          <w:tab w:val="left" w:pos="2637"/>
        </w:tabs>
        <w:rPr>
          <w:rFonts w:asciiTheme="minorHAnsi" w:hAnsiTheme="minorHAnsi" w:cstheme="minorHAnsi"/>
          <w:sz w:val="22"/>
          <w:szCs w:val="22"/>
        </w:rPr>
        <w:sectPr w:rsidR="0052637A" w:rsidRPr="00134ACE" w:rsidSect="00BE4A65">
          <w:headerReference w:type="default" r:id="rId11"/>
          <w:footerReference w:type="default" r:id="rId12"/>
          <w:pgSz w:w="11906" w:h="16838"/>
          <w:pgMar w:top="1134" w:right="849" w:bottom="1134" w:left="851" w:header="709" w:footer="709" w:gutter="0"/>
          <w:cols w:space="708"/>
          <w:docGrid w:linePitch="360"/>
        </w:sectPr>
      </w:pPr>
      <w:bookmarkStart w:id="1" w:name="_GoBack"/>
      <w:bookmarkEnd w:id="1"/>
    </w:p>
    <w:p w14:paraId="3A99B976" w14:textId="298B022D" w:rsidR="0052637A" w:rsidRPr="00134ACE" w:rsidRDefault="0052637A" w:rsidP="0052637A">
      <w:pPr>
        <w:rPr>
          <w:rFonts w:asciiTheme="minorHAnsi" w:hAnsiTheme="minorHAnsi" w:cstheme="minorHAnsi"/>
          <w:sz w:val="22"/>
          <w:szCs w:val="22"/>
        </w:rPr>
      </w:pPr>
    </w:p>
    <w:p w14:paraId="366CBC95" w14:textId="77777777" w:rsidR="0052637A" w:rsidRPr="00134ACE" w:rsidRDefault="0052637A" w:rsidP="0052637A">
      <w:pPr>
        <w:rPr>
          <w:rFonts w:asciiTheme="minorHAnsi" w:hAnsiTheme="minorHAnsi" w:cstheme="minorHAnsi"/>
          <w:sz w:val="22"/>
          <w:szCs w:val="22"/>
        </w:rPr>
      </w:pPr>
    </w:p>
    <w:p w14:paraId="048B7C5F"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iCs/>
          <w:sz w:val="40"/>
          <w:szCs w:val="40"/>
        </w:rPr>
        <w:t>Annexe</w:t>
      </w:r>
      <w:r w:rsidRPr="00585595">
        <w:rPr>
          <w:rFonts w:asciiTheme="minorHAnsi" w:hAnsiTheme="minorHAnsi" w:cstheme="minorHAnsi"/>
          <w:b/>
          <w:bCs/>
          <w:sz w:val="40"/>
          <w:szCs w:val="40"/>
        </w:rPr>
        <w:t> :</w:t>
      </w:r>
    </w:p>
    <w:p w14:paraId="762EECA0"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sz w:val="40"/>
          <w:szCs w:val="40"/>
        </w:rPr>
        <w:t xml:space="preserve">Spécifications techniques des fournitures proposées </w:t>
      </w:r>
    </w:p>
    <w:p w14:paraId="0138A519" w14:textId="77777777" w:rsidR="0052637A" w:rsidRPr="00585595" w:rsidRDefault="0052637A" w:rsidP="0052637A">
      <w:pPr>
        <w:jc w:val="center"/>
        <w:rPr>
          <w:rFonts w:asciiTheme="minorHAnsi" w:hAnsiTheme="minorHAnsi" w:cstheme="minorHAnsi"/>
          <w:b/>
          <w:bCs/>
          <w:iCs/>
          <w:sz w:val="40"/>
          <w:szCs w:val="40"/>
        </w:rPr>
      </w:pPr>
      <w:r w:rsidRPr="00585595">
        <w:rPr>
          <w:rFonts w:asciiTheme="minorHAnsi" w:hAnsiTheme="minorHAnsi" w:cstheme="minorHAnsi"/>
          <w:b/>
          <w:bCs/>
          <w:sz w:val="40"/>
          <w:szCs w:val="40"/>
        </w:rPr>
        <w:t xml:space="preserve">Par le concurrent pour le lot unique </w:t>
      </w:r>
    </w:p>
    <w:p w14:paraId="75226401" w14:textId="77777777" w:rsidR="0052637A" w:rsidRPr="00585595" w:rsidRDefault="0052637A" w:rsidP="0052637A">
      <w:pPr>
        <w:jc w:val="center"/>
        <w:rPr>
          <w:rFonts w:asciiTheme="minorHAnsi" w:hAnsiTheme="minorHAnsi" w:cstheme="minorHAnsi"/>
          <w:sz w:val="40"/>
          <w:szCs w:val="40"/>
        </w:rPr>
      </w:pPr>
    </w:p>
    <w:p w14:paraId="436375D9" w14:textId="77777777" w:rsidR="0052637A" w:rsidRPr="00134ACE" w:rsidRDefault="0052637A" w:rsidP="0052637A">
      <w:pPr>
        <w:tabs>
          <w:tab w:val="center" w:pos="5102"/>
        </w:tabs>
        <w:rPr>
          <w:rFonts w:asciiTheme="minorHAnsi" w:hAnsiTheme="minorHAnsi" w:cstheme="minorHAnsi"/>
          <w:sz w:val="22"/>
          <w:szCs w:val="22"/>
        </w:rPr>
        <w:sectPr w:rsidR="0052637A" w:rsidRPr="00134ACE" w:rsidSect="00A0769A">
          <w:pgSz w:w="11906" w:h="16838"/>
          <w:pgMar w:top="1134" w:right="851" w:bottom="1134" w:left="851" w:header="709" w:footer="709" w:gutter="0"/>
          <w:cols w:space="708"/>
          <w:docGrid w:linePitch="360"/>
        </w:sectPr>
      </w:pPr>
    </w:p>
    <w:p w14:paraId="30EE3801" w14:textId="0EBDF84A" w:rsidR="008275AF" w:rsidRDefault="008275AF" w:rsidP="0052637A">
      <w:pPr>
        <w:rPr>
          <w:rFonts w:asciiTheme="minorHAnsi" w:hAnsiTheme="minorHAnsi" w:cstheme="minorHAnsi"/>
          <w:b/>
          <w:bCs/>
          <w:i/>
          <w:iCs/>
          <w:sz w:val="22"/>
          <w:szCs w:val="22"/>
        </w:rPr>
      </w:pPr>
    </w:p>
    <w:p w14:paraId="55531CD6" w14:textId="77777777" w:rsidR="008275AF" w:rsidRPr="00134ACE" w:rsidRDefault="008275AF" w:rsidP="0052637A">
      <w:pPr>
        <w:rPr>
          <w:rFonts w:asciiTheme="minorHAnsi" w:hAnsiTheme="minorHAnsi" w:cstheme="minorHAnsi"/>
          <w:b/>
          <w:bCs/>
          <w:i/>
          <w:iCs/>
          <w:sz w:val="22"/>
          <w:szCs w:val="22"/>
        </w:rPr>
      </w:pPr>
    </w:p>
    <w:p w14:paraId="560272B1" w14:textId="0A83CCE8" w:rsidR="0052637A" w:rsidRPr="00134ACE" w:rsidRDefault="0052637A" w:rsidP="00781A78">
      <w:pPr>
        <w:pStyle w:val="Corpsdetexte2"/>
        <w:tabs>
          <w:tab w:val="left" w:pos="2369"/>
        </w:tabs>
        <w:suppressAutoHyphens/>
        <w:spacing w:line="276" w:lineRule="auto"/>
        <w:jc w:val="center"/>
        <w:rPr>
          <w:rFonts w:asciiTheme="minorHAnsi" w:hAnsiTheme="minorHAnsi" w:cstheme="minorHAnsi"/>
          <w:b/>
          <w:bCs/>
          <w:sz w:val="22"/>
          <w:szCs w:val="22"/>
        </w:rPr>
      </w:pPr>
      <w:r>
        <w:rPr>
          <w:rFonts w:asciiTheme="minorHAnsi" w:hAnsiTheme="minorHAnsi" w:cstheme="minorHAnsi"/>
          <w:b/>
          <w:bCs/>
          <w:color w:val="548DD4" w:themeColor="text2" w:themeTint="99"/>
          <w:sz w:val="22"/>
          <w:szCs w:val="22"/>
        </w:rPr>
        <w:t xml:space="preserve">La </w:t>
      </w:r>
      <w:r w:rsidRPr="003371F4">
        <w:rPr>
          <w:rFonts w:asciiTheme="minorHAnsi" w:hAnsiTheme="minorHAnsi" w:cstheme="minorHAnsi"/>
          <w:b/>
          <w:bCs/>
          <w:color w:val="548DD4" w:themeColor="text2" w:themeTint="99"/>
          <w:sz w:val="22"/>
          <w:szCs w:val="22"/>
        </w:rPr>
        <w:t>réalisation des travaux d’habillage et traitement de surface destinés à la Cité des Métiers et des Compétences</w:t>
      </w:r>
      <w:r w:rsidR="00781A78">
        <w:rPr>
          <w:rFonts w:asciiTheme="minorHAnsi" w:hAnsiTheme="minorHAnsi" w:cstheme="minorHAnsi"/>
          <w:b/>
          <w:bCs/>
          <w:color w:val="548DD4" w:themeColor="text2" w:themeTint="99"/>
          <w:sz w:val="22"/>
          <w:szCs w:val="22"/>
        </w:rPr>
        <w:t xml:space="preserve"> </w:t>
      </w:r>
      <w:r w:rsidR="00E93D41">
        <w:rPr>
          <w:rFonts w:asciiTheme="minorHAnsi" w:hAnsiTheme="minorHAnsi" w:cstheme="minorHAnsi"/>
          <w:b/>
          <w:bCs/>
          <w:color w:val="548DD4" w:themeColor="text2" w:themeTint="99"/>
          <w:sz w:val="22"/>
          <w:szCs w:val="22"/>
        </w:rPr>
        <w:t>GUELMIM</w:t>
      </w:r>
      <w:r w:rsidRPr="003371F4">
        <w:rPr>
          <w:rFonts w:asciiTheme="minorHAnsi" w:hAnsiTheme="minorHAnsi" w:cstheme="minorHAnsi"/>
          <w:b/>
          <w:bCs/>
          <w:color w:val="548DD4" w:themeColor="text2" w:themeTint="99"/>
          <w:sz w:val="22"/>
          <w:szCs w:val="22"/>
        </w:rPr>
        <w:t xml:space="preserve"> en lot unique.</w:t>
      </w:r>
    </w:p>
    <w:p w14:paraId="36F6DED2" w14:textId="77777777" w:rsidR="0052637A" w:rsidRPr="003371F4" w:rsidRDefault="0052637A" w:rsidP="0052637A">
      <w:pPr>
        <w:jc w:val="center"/>
        <w:rPr>
          <w:rFonts w:asciiTheme="minorHAnsi" w:hAnsiTheme="minorHAnsi" w:cstheme="minorHAnsi"/>
          <w:b/>
          <w:bCs/>
          <w:sz w:val="22"/>
          <w:szCs w:val="22"/>
          <w:lang w:val="x-none"/>
        </w:rPr>
      </w:pPr>
    </w:p>
    <w:p w14:paraId="37CEF50F"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N.B : les soumissionnaires sont invités à remplir la case &lt;&lt;Proposition du soumissionnaire &gt;&gt; en précisant les caractéristiques du matériel proposé.</w:t>
      </w:r>
    </w:p>
    <w:p w14:paraId="199C00F7"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Tout article ne répondant pas aux spécifications demandées sera déclaré non-conforme.</w:t>
      </w:r>
    </w:p>
    <w:p w14:paraId="10DDC645"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 xml:space="preserve">Les colonnes Désignations et caractéristiques techniques et Appréciation de l'administration &gt;&gt; ne doivent pas être renseignées ou modifiées. </w:t>
      </w:r>
    </w:p>
    <w:p w14:paraId="270C03EF" w14:textId="77777777" w:rsidR="0052637A" w:rsidRPr="00134ACE" w:rsidRDefault="0052637A" w:rsidP="004646FE">
      <w:pPr>
        <w:jc w:val="both"/>
        <w:rPr>
          <w:rFonts w:asciiTheme="minorHAnsi" w:hAnsiTheme="minorHAnsi" w:cstheme="minorHAnsi"/>
          <w:b/>
          <w:bCs/>
          <w:i/>
          <w:iCs/>
          <w:sz w:val="22"/>
          <w:szCs w:val="22"/>
        </w:rPr>
      </w:pPr>
      <w:r w:rsidRPr="00134ACE">
        <w:rPr>
          <w:rFonts w:asciiTheme="minorHAnsi" w:hAnsiTheme="minorHAnsi" w:cstheme="minorHAnsi"/>
          <w:b/>
          <w:bCs/>
          <w:i/>
          <w:iCs/>
          <w:sz w:val="22"/>
          <w:szCs w:val="22"/>
        </w:rPr>
        <w:t>Les marques commerciales, références au catalogue, appellation, brevet, conception, type, origine ou producteurs particuliers qui sont spécifiés au niveau de</w:t>
      </w:r>
      <w:r w:rsidRPr="00134ACE">
        <w:rPr>
          <w:rFonts w:asciiTheme="minorHAnsi" w:hAnsiTheme="minorHAnsi" w:cstheme="minorHAnsi"/>
          <w:b/>
          <w:bCs/>
          <w:sz w:val="22"/>
          <w:szCs w:val="22"/>
        </w:rPr>
        <w:t xml:space="preserve"> « </w:t>
      </w:r>
      <w:r w:rsidRPr="00134ACE">
        <w:rPr>
          <w:rFonts w:asciiTheme="minorHAnsi" w:hAnsiTheme="minorHAnsi" w:cstheme="minorHAns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FFAA83" w14:textId="77777777" w:rsidR="0052637A" w:rsidRPr="00134ACE"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1DF3E47" w14:textId="22B34862" w:rsidR="008275AF" w:rsidRPr="001D05FF" w:rsidRDefault="0052637A" w:rsidP="004646FE">
      <w:pPr>
        <w:jc w:val="both"/>
        <w:rPr>
          <w:rFonts w:asciiTheme="minorHAnsi" w:hAnsiTheme="minorHAnsi" w:cstheme="minorHAnsi"/>
          <w:i/>
          <w:iCs/>
          <w:sz w:val="22"/>
          <w:szCs w:val="22"/>
        </w:rPr>
      </w:pPr>
      <w:r w:rsidRPr="00134ACE">
        <w:rPr>
          <w:rFonts w:asciiTheme="minorHAnsi" w:hAnsiTheme="minorHAnsi" w:cstheme="minorHAnsi"/>
          <w:i/>
          <w:iCs/>
          <w:sz w:val="22"/>
          <w:szCs w:val="22"/>
        </w:rPr>
        <w:t xml:space="preserve">Les valeurs des dimensions, longueurs, </w:t>
      </w:r>
      <w:proofErr w:type="gramStart"/>
      <w:r w:rsidRPr="00134ACE">
        <w:rPr>
          <w:rFonts w:asciiTheme="minorHAnsi" w:hAnsiTheme="minorHAnsi" w:cstheme="minorHAnsi"/>
          <w:i/>
          <w:iCs/>
          <w:sz w:val="22"/>
          <w:szCs w:val="22"/>
        </w:rPr>
        <w:t>capacités,…</w:t>
      </w:r>
      <w:proofErr w:type="gramEnd"/>
      <w:r w:rsidRPr="00134ACE">
        <w:rPr>
          <w:rFonts w:asciiTheme="minorHAnsi" w:hAnsiTheme="minorHAnsi" w:cstheme="minorHAnsi"/>
          <w:i/>
          <w:iCs/>
          <w:sz w:val="22"/>
          <w:szCs w:val="22"/>
        </w:rPr>
        <w:t>. Doivent être renseignées d’une manière précise dans la colonne « Proposition du soumissionnaire ».</w:t>
      </w:r>
    </w:p>
    <w:p w14:paraId="52AFA7CC" w14:textId="77777777" w:rsidR="008275AF" w:rsidRPr="00134ACE" w:rsidRDefault="008275AF" w:rsidP="0052637A">
      <w:pPr>
        <w:tabs>
          <w:tab w:val="left" w:pos="3787"/>
        </w:tabs>
        <w:ind w:left="360"/>
        <w:rPr>
          <w:rFonts w:asciiTheme="minorHAnsi" w:hAnsiTheme="minorHAnsi" w:cstheme="minorHAnsi"/>
          <w:bCs/>
          <w:iCs/>
          <w:sz w:val="22"/>
          <w:szCs w:val="22"/>
        </w:rPr>
      </w:pPr>
    </w:p>
    <w:p w14:paraId="1D5893EB" w14:textId="77777777" w:rsidR="0016432A" w:rsidRPr="0016432A" w:rsidRDefault="0016432A" w:rsidP="0016432A">
      <w:pPr>
        <w:rPr>
          <w:rFonts w:asciiTheme="minorHAnsi" w:hAnsiTheme="minorHAnsi" w:cstheme="minorHAnsi"/>
          <w:b/>
          <w:bCs/>
          <w:color w:val="548DD4" w:themeColor="text2" w:themeTint="99"/>
          <w:sz w:val="22"/>
          <w:szCs w:val="22"/>
          <w:lang w:val="x-none"/>
        </w:rPr>
      </w:pPr>
      <w:r>
        <w:rPr>
          <w:rFonts w:ascii="Calibri" w:hAnsi="Calibri" w:cs="Calibri"/>
          <w:b/>
          <w:bCs/>
          <w:color w:val="000000"/>
          <w:shd w:val="clear" w:color="auto" w:fill="FFFFFF"/>
        </w:rPr>
        <w:t>NB : Les tolérances de toutes les dimensions sont : </w:t>
      </w:r>
      <w:r>
        <w:rPr>
          <w:rFonts w:ascii="Calibri" w:hAnsi="Calibri" w:cs="Calibri"/>
          <w:color w:val="000000"/>
          <w:shd w:val="clear" w:color="auto" w:fill="FFFFFF"/>
        </w:rPr>
        <w:t>± 5 %</w:t>
      </w:r>
    </w:p>
    <w:p w14:paraId="0428DB79" w14:textId="77777777" w:rsidR="0052637A" w:rsidRPr="0016432A" w:rsidRDefault="0052637A" w:rsidP="0052637A">
      <w:pPr>
        <w:tabs>
          <w:tab w:val="left" w:pos="3787"/>
        </w:tabs>
        <w:ind w:left="360"/>
        <w:rPr>
          <w:rFonts w:asciiTheme="minorHAnsi" w:hAnsiTheme="minorHAnsi" w:cstheme="minorHAnsi"/>
          <w:bCs/>
          <w:iCs/>
          <w:sz w:val="22"/>
          <w:szCs w:val="22"/>
          <w:lang w:val="x-non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954"/>
        <w:gridCol w:w="1842"/>
        <w:gridCol w:w="1701"/>
      </w:tblGrid>
      <w:tr w:rsidR="00EC34C5" w:rsidRPr="00134ACE" w14:paraId="0A7A67E3" w14:textId="77777777" w:rsidTr="00BE4A65">
        <w:trPr>
          <w:trHeight w:val="20"/>
        </w:trPr>
        <w:tc>
          <w:tcPr>
            <w:tcW w:w="709" w:type="dxa"/>
            <w:shd w:val="clear" w:color="auto" w:fill="BFBFBF" w:themeFill="background1" w:themeFillShade="BF"/>
            <w:vAlign w:val="center"/>
          </w:tcPr>
          <w:p w14:paraId="2E78554C" w14:textId="77777777" w:rsidR="00EC34C5" w:rsidRPr="00134ACE" w:rsidRDefault="00EC34C5" w:rsidP="00A0769A">
            <w:pPr>
              <w:jc w:val="center"/>
              <w:rPr>
                <w:rFonts w:asciiTheme="minorHAnsi" w:hAnsiTheme="minorHAnsi" w:cstheme="minorHAnsi"/>
                <w:sz w:val="22"/>
                <w:szCs w:val="22"/>
              </w:rPr>
            </w:pPr>
            <w:r w:rsidRPr="00134ACE">
              <w:rPr>
                <w:rFonts w:asciiTheme="minorHAnsi" w:hAnsiTheme="minorHAnsi" w:cstheme="minorHAnsi"/>
                <w:b/>
                <w:sz w:val="22"/>
                <w:szCs w:val="22"/>
              </w:rPr>
              <w:t>Item N°</w:t>
            </w:r>
          </w:p>
        </w:tc>
        <w:tc>
          <w:tcPr>
            <w:tcW w:w="5954" w:type="dxa"/>
            <w:shd w:val="clear" w:color="auto" w:fill="BFBFBF" w:themeFill="background1" w:themeFillShade="BF"/>
            <w:vAlign w:val="center"/>
          </w:tcPr>
          <w:p w14:paraId="596D221E" w14:textId="77777777" w:rsidR="00EC34C5" w:rsidRPr="00134ACE" w:rsidRDefault="00EC34C5" w:rsidP="00A0769A">
            <w:pPr>
              <w:overflowPunct w:val="0"/>
              <w:adjustRightInd w:val="0"/>
              <w:textAlignment w:val="baseline"/>
              <w:rPr>
                <w:rFonts w:asciiTheme="minorHAnsi" w:eastAsiaTheme="minorHAnsi" w:hAnsiTheme="minorHAnsi" w:cstheme="minorHAnsi"/>
                <w:b/>
                <w:sz w:val="22"/>
                <w:szCs w:val="22"/>
                <w:lang w:eastAsia="en-US"/>
              </w:rPr>
            </w:pPr>
            <w:r w:rsidRPr="00134ACE">
              <w:rPr>
                <w:rFonts w:asciiTheme="minorHAnsi" w:hAnsiTheme="minorHAnsi" w:cstheme="minorHAnsi"/>
                <w:b/>
                <w:sz w:val="22"/>
                <w:szCs w:val="22"/>
              </w:rPr>
              <w:t xml:space="preserve">Désignation et Caractéristiques techniques </w:t>
            </w:r>
          </w:p>
        </w:tc>
        <w:tc>
          <w:tcPr>
            <w:tcW w:w="1842" w:type="dxa"/>
            <w:shd w:val="clear" w:color="auto" w:fill="BFBFBF" w:themeFill="background1" w:themeFillShade="BF"/>
          </w:tcPr>
          <w:p w14:paraId="417A5DDF" w14:textId="77777777" w:rsidR="00EC34C5" w:rsidRPr="00134ACE" w:rsidRDefault="00EC34C5" w:rsidP="00EC34C5">
            <w:pPr>
              <w:overflowPunct w:val="0"/>
              <w:adjustRightInd w:val="0"/>
              <w:jc w:val="center"/>
              <w:textAlignment w:val="baseline"/>
              <w:rPr>
                <w:rFonts w:asciiTheme="minorHAnsi" w:hAnsiTheme="minorHAnsi" w:cstheme="minorHAnsi"/>
                <w:noProof/>
                <w:sz w:val="22"/>
                <w:szCs w:val="22"/>
              </w:rPr>
            </w:pPr>
            <w:r w:rsidRPr="00134ACE">
              <w:rPr>
                <w:rFonts w:asciiTheme="minorHAnsi" w:hAnsiTheme="minorHAnsi" w:cstheme="minorHAnsi"/>
                <w:b/>
                <w:sz w:val="22"/>
                <w:szCs w:val="22"/>
              </w:rPr>
              <w:t>Proposition du soumissionnaire</w:t>
            </w:r>
          </w:p>
        </w:tc>
        <w:tc>
          <w:tcPr>
            <w:tcW w:w="1701" w:type="dxa"/>
            <w:shd w:val="clear" w:color="auto" w:fill="BFBFBF" w:themeFill="background1" w:themeFillShade="BF"/>
          </w:tcPr>
          <w:p w14:paraId="2E43A0D0" w14:textId="40EF9029" w:rsidR="00EC34C5" w:rsidRPr="00134ACE" w:rsidRDefault="00EC34C5" w:rsidP="00EC34C5">
            <w:pPr>
              <w:overflowPunct w:val="0"/>
              <w:adjustRightInd w:val="0"/>
              <w:jc w:val="center"/>
              <w:textAlignment w:val="baseline"/>
              <w:rPr>
                <w:rFonts w:asciiTheme="minorHAnsi" w:hAnsiTheme="minorHAnsi" w:cstheme="minorHAnsi"/>
                <w:noProof/>
                <w:sz w:val="22"/>
                <w:szCs w:val="22"/>
              </w:rPr>
            </w:pPr>
            <w:r w:rsidRPr="00134ACE">
              <w:rPr>
                <w:rFonts w:asciiTheme="minorHAnsi" w:hAnsiTheme="minorHAnsi" w:cstheme="minorHAnsi"/>
                <w:b/>
                <w:sz w:val="22"/>
                <w:szCs w:val="22"/>
              </w:rPr>
              <w:t>Appréciation de l’administration</w:t>
            </w:r>
          </w:p>
        </w:tc>
      </w:tr>
      <w:tr w:rsidR="00BA3B66" w:rsidRPr="00134ACE" w14:paraId="2C821C99" w14:textId="77777777" w:rsidTr="00BE4A65">
        <w:trPr>
          <w:trHeight w:val="20"/>
        </w:trPr>
        <w:tc>
          <w:tcPr>
            <w:tcW w:w="709" w:type="dxa"/>
          </w:tcPr>
          <w:p w14:paraId="14F0390C" w14:textId="54B82F17" w:rsidR="00BA3B66" w:rsidRPr="00134ACE" w:rsidRDefault="00BA3B66" w:rsidP="00BA3B66">
            <w:pPr>
              <w:jc w:val="center"/>
              <w:rPr>
                <w:rFonts w:asciiTheme="minorHAnsi" w:hAnsiTheme="minorHAnsi" w:cstheme="minorHAnsi"/>
                <w:sz w:val="22"/>
                <w:szCs w:val="22"/>
              </w:rPr>
            </w:pPr>
            <w:r w:rsidRPr="006633E4">
              <w:t>1</w:t>
            </w:r>
          </w:p>
        </w:tc>
        <w:tc>
          <w:tcPr>
            <w:tcW w:w="5954" w:type="dxa"/>
          </w:tcPr>
          <w:p w14:paraId="6AB4BD0D" w14:textId="77777777" w:rsidR="00BA3B66" w:rsidRDefault="00BA3B66" w:rsidP="00BA3B66">
            <w:pPr>
              <w:rPr>
                <w:rFonts w:asciiTheme="minorHAnsi" w:hAnsiTheme="minorHAnsi" w:cstheme="minorHAnsi"/>
                <w:b/>
                <w:bCs/>
                <w:sz w:val="22"/>
                <w:szCs w:val="22"/>
                <w:lang w:eastAsia="en-US" w:bidi="ar-MA"/>
              </w:rPr>
            </w:pPr>
            <w:r w:rsidRPr="004D1F11">
              <w:rPr>
                <w:rFonts w:asciiTheme="minorHAnsi" w:hAnsiTheme="minorHAnsi" w:cstheme="minorHAnsi"/>
                <w:b/>
                <w:bCs/>
                <w:sz w:val="22"/>
                <w:szCs w:val="22"/>
                <w:lang w:eastAsia="en-US" w:bidi="ar-MA"/>
              </w:rPr>
              <w:t>Ragréage</w:t>
            </w:r>
          </w:p>
          <w:p w14:paraId="32C587C5" w14:textId="77777777" w:rsidR="00BA3B66" w:rsidRPr="004D1F11" w:rsidRDefault="00BA3B66" w:rsidP="00BA3B66">
            <w:pPr>
              <w:rPr>
                <w:rFonts w:asciiTheme="minorHAnsi" w:hAnsiTheme="minorHAnsi" w:cstheme="minorHAnsi"/>
                <w:b/>
                <w:bCs/>
                <w:sz w:val="22"/>
                <w:szCs w:val="22"/>
                <w:lang w:eastAsia="en-US" w:bidi="ar-MA"/>
              </w:rPr>
            </w:pPr>
          </w:p>
          <w:p w14:paraId="26F2B812" w14:textId="77777777" w:rsidR="00EC34C5" w:rsidRPr="004D1F11" w:rsidRDefault="00EC34C5" w:rsidP="00EC34C5">
            <w:pPr>
              <w:overflowPunct w:val="0"/>
              <w:adjustRightInd w:val="0"/>
              <w:jc w:val="both"/>
              <w:textAlignment w:val="baseline"/>
              <w:rPr>
                <w:rFonts w:asciiTheme="minorHAnsi" w:hAnsiTheme="minorHAnsi" w:cstheme="minorHAnsi"/>
                <w:sz w:val="22"/>
                <w:szCs w:val="22"/>
              </w:rPr>
            </w:pPr>
            <w:r w:rsidRPr="004D1F11">
              <w:rPr>
                <w:rFonts w:asciiTheme="minorHAnsi" w:hAnsiTheme="minorHAnsi" w:cstheme="minorHAnsi"/>
                <w:sz w:val="22"/>
                <w:szCs w:val="22"/>
              </w:rPr>
              <w:t>Fourniture et pose d’une chape de reprise de niveau auto nivelant pour rattrapage des joints et des niveaux y compris rebouchage des trous et des parois périphériques. Préparation de du sol, grattage, ponçage.</w:t>
            </w:r>
          </w:p>
          <w:p w14:paraId="6867FA4E" w14:textId="2DEFAE5E" w:rsidR="00BA3B66" w:rsidRPr="00134ACE" w:rsidRDefault="00BA3B66" w:rsidP="00BA3B66">
            <w:pPr>
              <w:overflowPunct w:val="0"/>
              <w:adjustRightInd w:val="0"/>
              <w:textAlignment w:val="baseline"/>
              <w:rPr>
                <w:rFonts w:asciiTheme="minorHAnsi" w:eastAsiaTheme="minorHAnsi" w:hAnsiTheme="minorHAnsi" w:cstheme="minorHAnsi"/>
                <w:b/>
                <w:sz w:val="22"/>
                <w:szCs w:val="22"/>
                <w:lang w:eastAsia="en-US"/>
              </w:rPr>
            </w:pPr>
            <w:r w:rsidRPr="004D1F11">
              <w:rPr>
                <w:rFonts w:asciiTheme="minorHAnsi" w:hAnsiTheme="minorHAnsi" w:cstheme="minorHAnsi"/>
                <w:sz w:val="22"/>
                <w:szCs w:val="22"/>
              </w:rPr>
              <w:t xml:space="preserve">  </w:t>
            </w:r>
          </w:p>
        </w:tc>
        <w:tc>
          <w:tcPr>
            <w:tcW w:w="1842" w:type="dxa"/>
          </w:tcPr>
          <w:p w14:paraId="77FA6384"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c>
          <w:tcPr>
            <w:tcW w:w="1701" w:type="dxa"/>
          </w:tcPr>
          <w:p w14:paraId="5BC8AF58"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r>
      <w:tr w:rsidR="00BA3B66" w:rsidRPr="00134ACE" w14:paraId="6ACC08B7" w14:textId="77777777" w:rsidTr="00BE4A65">
        <w:trPr>
          <w:trHeight w:val="20"/>
        </w:trPr>
        <w:tc>
          <w:tcPr>
            <w:tcW w:w="709" w:type="dxa"/>
          </w:tcPr>
          <w:p w14:paraId="168FF380" w14:textId="4A82A7ED" w:rsidR="00BA3B66" w:rsidRPr="00134ACE" w:rsidRDefault="00BA3B66" w:rsidP="00BA3B66">
            <w:pPr>
              <w:jc w:val="center"/>
              <w:rPr>
                <w:rFonts w:asciiTheme="minorHAnsi" w:hAnsiTheme="minorHAnsi" w:cstheme="minorHAnsi"/>
                <w:sz w:val="22"/>
                <w:szCs w:val="22"/>
              </w:rPr>
            </w:pPr>
            <w:r w:rsidRPr="006633E4">
              <w:t>2</w:t>
            </w:r>
          </w:p>
        </w:tc>
        <w:tc>
          <w:tcPr>
            <w:tcW w:w="5954" w:type="dxa"/>
          </w:tcPr>
          <w:p w14:paraId="11710D96" w14:textId="77777777" w:rsidR="00BA3B66" w:rsidRPr="00464B0D" w:rsidRDefault="00BA3B66" w:rsidP="00BA3B66">
            <w:pPr>
              <w:pStyle w:val="Corpsdetexte"/>
              <w:rPr>
                <w:rFonts w:asciiTheme="minorHAnsi" w:eastAsiaTheme="minorHAnsi" w:hAnsiTheme="minorHAnsi" w:cstheme="minorHAnsi"/>
                <w:b/>
                <w:bCs/>
                <w:snapToGrid/>
                <w:sz w:val="22"/>
                <w:szCs w:val="22"/>
                <w:lang w:eastAsia="en-US"/>
              </w:rPr>
            </w:pPr>
            <w:r w:rsidRPr="00464B0D">
              <w:rPr>
                <w:rFonts w:asciiTheme="minorHAnsi" w:eastAsiaTheme="minorHAnsi" w:hAnsiTheme="minorHAnsi" w:cstheme="minorHAnsi"/>
                <w:b/>
                <w:bCs/>
                <w:snapToGrid/>
                <w:sz w:val="22"/>
                <w:szCs w:val="22"/>
                <w:lang w:eastAsia="en-US"/>
              </w:rPr>
              <w:t xml:space="preserve">Revêtement de sol pvc hétérogène </w:t>
            </w:r>
            <w:proofErr w:type="spellStart"/>
            <w:r w:rsidRPr="00464B0D">
              <w:rPr>
                <w:rFonts w:asciiTheme="minorHAnsi" w:eastAsiaTheme="minorHAnsi" w:hAnsiTheme="minorHAnsi" w:cstheme="minorHAnsi"/>
                <w:b/>
                <w:bCs/>
                <w:snapToGrid/>
                <w:sz w:val="22"/>
                <w:szCs w:val="22"/>
                <w:lang w:eastAsia="en-US"/>
              </w:rPr>
              <w:t>clipsable</w:t>
            </w:r>
            <w:proofErr w:type="spellEnd"/>
            <w:r w:rsidRPr="00464B0D">
              <w:rPr>
                <w:rFonts w:asciiTheme="minorHAnsi" w:eastAsiaTheme="minorHAnsi" w:hAnsiTheme="minorHAnsi" w:cstheme="minorHAnsi"/>
                <w:b/>
                <w:bCs/>
                <w:snapToGrid/>
                <w:sz w:val="22"/>
                <w:szCs w:val="22"/>
                <w:lang w:eastAsia="en-US"/>
              </w:rPr>
              <w:t> :</w:t>
            </w:r>
          </w:p>
          <w:p w14:paraId="0AE700FB"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Fourniture et mise en œuvre d’un revêtement de sol PVC hétérogène </w:t>
            </w:r>
            <w:proofErr w:type="spellStart"/>
            <w:r w:rsidRPr="00464B0D">
              <w:rPr>
                <w:rFonts w:asciiTheme="minorHAnsi" w:eastAsiaTheme="minorHAnsi" w:hAnsiTheme="minorHAnsi" w:cstheme="minorHAnsi"/>
                <w:snapToGrid/>
                <w:sz w:val="22"/>
                <w:szCs w:val="22"/>
                <w:lang w:eastAsia="en-US"/>
              </w:rPr>
              <w:t>clipsable</w:t>
            </w:r>
            <w:proofErr w:type="spellEnd"/>
            <w:r>
              <w:rPr>
                <w:rFonts w:asciiTheme="minorHAnsi" w:eastAsiaTheme="minorHAnsi" w:hAnsiTheme="minorHAnsi" w:cstheme="minorHAnsi"/>
                <w:snapToGrid/>
                <w:sz w:val="22"/>
                <w:szCs w:val="22"/>
                <w:lang w:eastAsia="en-US"/>
              </w:rPr>
              <w:t xml:space="preserve">, </w:t>
            </w:r>
            <w:r w:rsidRPr="00464B0D">
              <w:rPr>
                <w:rFonts w:asciiTheme="minorHAnsi" w:eastAsiaTheme="minorHAnsi" w:hAnsiTheme="minorHAnsi" w:cstheme="minorHAnsi"/>
                <w:snapToGrid/>
                <w:sz w:val="22"/>
                <w:szCs w:val="22"/>
                <w:lang w:eastAsia="en-US"/>
              </w:rPr>
              <w:t xml:space="preserve">d’une épaisseur totale de 6,0 mm, comprenant une couche d’usure transparente de 0,55 </w:t>
            </w:r>
            <w:proofErr w:type="spellStart"/>
            <w:r w:rsidRPr="00464B0D">
              <w:rPr>
                <w:rFonts w:asciiTheme="minorHAnsi" w:eastAsiaTheme="minorHAnsi" w:hAnsiTheme="minorHAnsi" w:cstheme="minorHAnsi"/>
                <w:snapToGrid/>
                <w:sz w:val="22"/>
                <w:szCs w:val="22"/>
                <w:lang w:eastAsia="en-US"/>
              </w:rPr>
              <w:t>mm.</w:t>
            </w:r>
            <w:proofErr w:type="spellEnd"/>
          </w:p>
          <w:p w14:paraId="5B1D656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est destiné à l’équipement de locaux à trafic résidentiel ou tertiaire intense, classé 23/33 selon les normes en vigueur.</w:t>
            </w:r>
          </w:p>
          <w:p w14:paraId="11C8713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Le revêtement présente une efficacité acoustique </w:t>
            </w:r>
            <w:proofErr w:type="spellStart"/>
            <w:r w:rsidRPr="00464B0D">
              <w:rPr>
                <w:rFonts w:asciiTheme="minorHAnsi" w:eastAsiaTheme="minorHAnsi" w:hAnsiTheme="minorHAnsi" w:cstheme="minorHAnsi"/>
                <w:snapToGrid/>
                <w:sz w:val="22"/>
                <w:szCs w:val="22"/>
                <w:lang w:eastAsia="en-US"/>
              </w:rPr>
              <w:t>ΔLw</w:t>
            </w:r>
            <w:proofErr w:type="spellEnd"/>
            <w:r w:rsidRPr="00464B0D">
              <w:rPr>
                <w:rFonts w:asciiTheme="minorHAnsi" w:eastAsiaTheme="minorHAnsi" w:hAnsiTheme="minorHAnsi" w:cstheme="minorHAnsi"/>
                <w:snapToGrid/>
                <w:sz w:val="22"/>
                <w:szCs w:val="22"/>
                <w:lang w:eastAsia="en-US"/>
              </w:rPr>
              <w:t xml:space="preserve"> = 22 dB (ISO 10140)</w:t>
            </w:r>
            <w:r>
              <w:rPr>
                <w:rFonts w:asciiTheme="minorHAnsi" w:eastAsiaTheme="minorHAnsi" w:hAnsiTheme="minorHAnsi" w:cstheme="minorHAnsi"/>
                <w:snapToGrid/>
                <w:sz w:val="22"/>
                <w:szCs w:val="22"/>
                <w:lang w:eastAsia="en-US"/>
              </w:rPr>
              <w:t>, ou équivalent,</w:t>
            </w:r>
            <w:r w:rsidRPr="00464B0D">
              <w:rPr>
                <w:rFonts w:asciiTheme="minorHAnsi" w:eastAsiaTheme="minorHAnsi" w:hAnsiTheme="minorHAnsi" w:cstheme="minorHAnsi"/>
                <w:snapToGrid/>
                <w:sz w:val="22"/>
                <w:szCs w:val="22"/>
                <w:lang w:eastAsia="en-US"/>
              </w:rPr>
              <w:t xml:space="preserve"> et une réac</w:t>
            </w:r>
            <w:r>
              <w:rPr>
                <w:rFonts w:asciiTheme="minorHAnsi" w:eastAsiaTheme="minorHAnsi" w:hAnsiTheme="minorHAnsi" w:cstheme="minorHAnsi"/>
                <w:snapToGrid/>
                <w:sz w:val="22"/>
                <w:szCs w:val="22"/>
                <w:lang w:eastAsia="en-US"/>
              </w:rPr>
              <w:t>tion au feu Bfl-s1 (EN 13501-1), ou équivalent.</w:t>
            </w:r>
          </w:p>
          <w:p w14:paraId="51AD3A47"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Il est classé antistatique ≤ 2 kV (EN 1815), R10 pour la résistance au glissement (DIN 51130) et T </w:t>
            </w:r>
            <w:r>
              <w:rPr>
                <w:rFonts w:asciiTheme="minorHAnsi" w:eastAsiaTheme="minorHAnsi" w:hAnsiTheme="minorHAnsi" w:cstheme="minorHAnsi"/>
                <w:snapToGrid/>
                <w:sz w:val="22"/>
                <w:szCs w:val="22"/>
                <w:lang w:eastAsia="en-US"/>
              </w:rPr>
              <w:t>pour le groupe d’usure (EN 649),</w:t>
            </w:r>
            <w:r>
              <w:t xml:space="preserve"> </w:t>
            </w:r>
            <w:r w:rsidRPr="00E41C49">
              <w:rPr>
                <w:rFonts w:asciiTheme="minorHAnsi" w:eastAsiaTheme="minorHAnsi" w:hAnsiTheme="minorHAnsi" w:cstheme="minorHAnsi"/>
                <w:snapToGrid/>
                <w:sz w:val="22"/>
                <w:szCs w:val="22"/>
                <w:lang w:eastAsia="en-US"/>
              </w:rPr>
              <w:t>ou équivalent</w:t>
            </w:r>
          </w:p>
          <w:p w14:paraId="7DA19F10"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Sa stabilité dimensionnelle est inférieure à 0,05 % (ISO 23999</w:t>
            </w:r>
            <w:r>
              <w:t xml:space="preserve"> </w:t>
            </w:r>
            <w:r w:rsidRPr="00E41C49">
              <w:rPr>
                <w:rFonts w:asciiTheme="minorHAnsi" w:eastAsiaTheme="minorHAnsi" w:hAnsiTheme="minorHAnsi" w:cstheme="minorHAnsi"/>
                <w:snapToGrid/>
                <w:sz w:val="22"/>
                <w:szCs w:val="22"/>
                <w:lang w:eastAsia="en-US"/>
              </w:rPr>
              <w:t>ou équivalent</w:t>
            </w:r>
            <w:r>
              <w:rPr>
                <w:rFonts w:asciiTheme="minorHAnsi" w:eastAsiaTheme="minorHAnsi" w:hAnsiTheme="minorHAnsi" w:cstheme="minorHAnsi"/>
                <w:snapToGrid/>
                <w:sz w:val="22"/>
                <w:szCs w:val="22"/>
                <w:lang w:eastAsia="en-US"/>
              </w:rPr>
              <w:t>)</w:t>
            </w:r>
          </w:p>
          <w:p w14:paraId="3C6030E2"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Les émissions de COV sont inférieures à 10 µg/m³ à 28 jours (ISO 16000),</w:t>
            </w:r>
            <w:r>
              <w:rPr>
                <w:rFonts w:asciiTheme="minorHAnsi" w:eastAsiaTheme="minorHAnsi" w:hAnsiTheme="minorHAnsi" w:cstheme="minorHAnsi"/>
                <w:snapToGrid/>
                <w:sz w:val="22"/>
                <w:szCs w:val="22"/>
                <w:lang w:eastAsia="en-US"/>
              </w:rPr>
              <w:t xml:space="preserve"> ou équivalent,</w:t>
            </w:r>
            <w:r w:rsidRPr="00464B0D">
              <w:rPr>
                <w:rFonts w:asciiTheme="minorHAnsi" w:eastAsiaTheme="minorHAnsi" w:hAnsiTheme="minorHAnsi" w:cstheme="minorHAnsi"/>
                <w:snapToGrid/>
                <w:sz w:val="22"/>
                <w:szCs w:val="22"/>
                <w:lang w:eastAsia="en-US"/>
              </w:rPr>
              <w:t xml:space="preserve"> garantissant une qualité d’air intérieur optimale.</w:t>
            </w:r>
          </w:p>
          <w:p w14:paraId="5140228C"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lastRenderedPageBreak/>
              <w:t xml:space="preserve">Le revêtement est disponible en lames et dalles </w:t>
            </w:r>
            <w:proofErr w:type="spellStart"/>
            <w:r w:rsidRPr="00464B0D">
              <w:rPr>
                <w:rFonts w:asciiTheme="minorHAnsi" w:eastAsiaTheme="minorHAnsi" w:hAnsiTheme="minorHAnsi" w:cstheme="minorHAnsi"/>
                <w:snapToGrid/>
                <w:sz w:val="22"/>
                <w:szCs w:val="22"/>
                <w:lang w:eastAsia="en-US"/>
              </w:rPr>
              <w:t>clipsables</w:t>
            </w:r>
            <w:proofErr w:type="spellEnd"/>
            <w:r w:rsidRPr="00464B0D">
              <w:rPr>
                <w:rFonts w:asciiTheme="minorHAnsi" w:eastAsiaTheme="minorHAnsi" w:hAnsiTheme="minorHAnsi" w:cstheme="minorHAnsi"/>
                <w:snapToGrid/>
                <w:sz w:val="22"/>
                <w:szCs w:val="22"/>
                <w:lang w:eastAsia="en-US"/>
              </w:rPr>
              <w:t xml:space="preserve"> aux formats</w:t>
            </w:r>
            <w:r>
              <w:rPr>
                <w:rFonts w:asciiTheme="minorHAnsi" w:eastAsiaTheme="minorHAnsi" w:hAnsiTheme="minorHAnsi" w:cstheme="minorHAnsi"/>
                <w:snapToGrid/>
                <w:sz w:val="22"/>
                <w:szCs w:val="22"/>
                <w:lang w:eastAsia="en-US"/>
              </w:rPr>
              <w:t xml:space="preserve"> </w:t>
            </w:r>
            <w:r w:rsidRPr="00464B0D">
              <w:rPr>
                <w:rFonts w:asciiTheme="minorHAnsi" w:eastAsiaTheme="minorHAnsi" w:hAnsiTheme="minorHAnsi" w:cstheme="minorHAnsi"/>
                <w:snapToGrid/>
                <w:sz w:val="22"/>
                <w:szCs w:val="22"/>
                <w:lang w:eastAsia="en-US"/>
              </w:rPr>
              <w:t>31,7 × 60 cm, 18,7 × 121,2 c</w:t>
            </w:r>
            <w:r>
              <w:rPr>
                <w:rFonts w:asciiTheme="minorHAnsi" w:eastAsiaTheme="minorHAnsi" w:hAnsiTheme="minorHAnsi" w:cstheme="minorHAnsi"/>
                <w:snapToGrid/>
                <w:sz w:val="22"/>
                <w:szCs w:val="22"/>
                <w:lang w:eastAsia="en-US"/>
              </w:rPr>
              <w:t>m ou 23,7 × 150,5 cm.</w:t>
            </w:r>
          </w:p>
          <w:p w14:paraId="7279ACE9" w14:textId="1C4FDD22" w:rsidR="00BA3B66" w:rsidRPr="00B723F0" w:rsidRDefault="00BA3B66" w:rsidP="00BA3B66">
            <w:pPr>
              <w:pStyle w:val="Corpsdetexte"/>
              <w:rPr>
                <w:lang w:eastAsia="en-US"/>
              </w:rPr>
            </w:pPr>
          </w:p>
        </w:tc>
        <w:tc>
          <w:tcPr>
            <w:tcW w:w="1842" w:type="dxa"/>
          </w:tcPr>
          <w:p w14:paraId="40EB5550"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c>
          <w:tcPr>
            <w:tcW w:w="1701" w:type="dxa"/>
          </w:tcPr>
          <w:p w14:paraId="1F34C2D8" w14:textId="77777777" w:rsidR="00BA3B66" w:rsidRPr="00134ACE" w:rsidRDefault="00BA3B66" w:rsidP="00BA3B66">
            <w:pPr>
              <w:overflowPunct w:val="0"/>
              <w:adjustRightInd w:val="0"/>
              <w:textAlignment w:val="baseline"/>
              <w:rPr>
                <w:rFonts w:asciiTheme="minorHAnsi" w:hAnsiTheme="minorHAnsi" w:cstheme="minorHAnsi"/>
                <w:noProof/>
                <w:sz w:val="22"/>
                <w:szCs w:val="22"/>
              </w:rPr>
            </w:pPr>
          </w:p>
        </w:tc>
      </w:tr>
      <w:tr w:rsidR="00F00204" w:rsidRPr="00134ACE" w14:paraId="0057BFAC" w14:textId="77777777" w:rsidTr="00BE4A65">
        <w:trPr>
          <w:trHeight w:val="20"/>
        </w:trPr>
        <w:tc>
          <w:tcPr>
            <w:tcW w:w="709" w:type="dxa"/>
          </w:tcPr>
          <w:p w14:paraId="6FFEF4FC" w14:textId="052F7716" w:rsidR="00F00204" w:rsidRPr="00134ACE" w:rsidRDefault="00F00204" w:rsidP="00F00204">
            <w:pPr>
              <w:jc w:val="center"/>
              <w:rPr>
                <w:rFonts w:asciiTheme="minorHAnsi" w:hAnsiTheme="minorHAnsi" w:cstheme="minorHAnsi"/>
                <w:sz w:val="22"/>
                <w:szCs w:val="22"/>
              </w:rPr>
            </w:pPr>
            <w:r w:rsidRPr="006633E4">
              <w:lastRenderedPageBreak/>
              <w:t>3</w:t>
            </w:r>
          </w:p>
        </w:tc>
        <w:tc>
          <w:tcPr>
            <w:tcW w:w="5954" w:type="dxa"/>
          </w:tcPr>
          <w:p w14:paraId="0B266831" w14:textId="40B05C75" w:rsidR="00F00204" w:rsidRPr="00464B0D" w:rsidRDefault="00F00204" w:rsidP="004646FE">
            <w:pPr>
              <w:pStyle w:val="FirstParagraph"/>
              <w:spacing w:before="0"/>
              <w:rPr>
                <w:rFonts w:cstheme="minorHAnsi"/>
                <w:b/>
                <w:bCs/>
                <w:sz w:val="22"/>
                <w:szCs w:val="22"/>
                <w:lang w:val="fr-FR"/>
              </w:rPr>
            </w:pPr>
            <w:r w:rsidRPr="00464B0D">
              <w:rPr>
                <w:rFonts w:cstheme="minorHAnsi"/>
                <w:b/>
                <w:bCs/>
                <w:sz w:val="22"/>
                <w:szCs w:val="22"/>
                <w:lang w:val="fr-FR"/>
              </w:rPr>
              <w:t>Revêtement de so</w:t>
            </w:r>
            <w:r w:rsidR="004646FE">
              <w:rPr>
                <w:rFonts w:cstheme="minorHAnsi"/>
                <w:b/>
                <w:bCs/>
                <w:sz w:val="22"/>
                <w:szCs w:val="22"/>
                <w:lang w:val="fr-FR"/>
              </w:rPr>
              <w:t>l textile en dalles 50 × 50 cm</w:t>
            </w:r>
          </w:p>
          <w:p w14:paraId="27911BA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Fourniture et mise en œuvre d’un revêtement de sol textile en dalles </w:t>
            </w:r>
            <w:proofErr w:type="spellStart"/>
            <w:r w:rsidRPr="00464B0D">
              <w:rPr>
                <w:rFonts w:asciiTheme="minorHAnsi" w:eastAsiaTheme="minorHAnsi" w:hAnsiTheme="minorHAnsi" w:cstheme="minorHAnsi"/>
                <w:snapToGrid/>
                <w:sz w:val="22"/>
                <w:szCs w:val="22"/>
                <w:lang w:eastAsia="en-US"/>
              </w:rPr>
              <w:t>tuftées</w:t>
            </w:r>
            <w:proofErr w:type="spellEnd"/>
            <w:r w:rsidRPr="00464B0D">
              <w:rPr>
                <w:rFonts w:asciiTheme="minorHAnsi" w:eastAsiaTheme="minorHAnsi" w:hAnsiTheme="minorHAnsi" w:cstheme="minorHAnsi"/>
                <w:snapToGrid/>
                <w:sz w:val="22"/>
                <w:szCs w:val="22"/>
                <w:lang w:eastAsia="en-US"/>
              </w:rPr>
              <w:t xml:space="preserve"> bouclées texturées</w:t>
            </w:r>
            <w:r>
              <w:rPr>
                <w:rFonts w:asciiTheme="minorHAnsi" w:eastAsiaTheme="minorHAnsi" w:hAnsiTheme="minorHAnsi" w:cstheme="minorHAnsi"/>
                <w:snapToGrid/>
                <w:sz w:val="22"/>
                <w:szCs w:val="22"/>
                <w:lang w:eastAsia="en-US"/>
              </w:rPr>
              <w:t>.</w:t>
            </w:r>
          </w:p>
          <w:p w14:paraId="04DE3E2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sera constitué de fibres 100 % polyamide (PA6) teintées dans la masse, posées sur un dossier primaire en non-tissé et une sous-couche.</w:t>
            </w:r>
          </w:p>
          <w:p w14:paraId="5D02C391" w14:textId="77777777" w:rsidR="00083838"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Les dalles seront de format 50 × 50 cm</w:t>
            </w:r>
            <w:r>
              <w:rPr>
                <w:rFonts w:asciiTheme="minorHAnsi" w:eastAsiaTheme="minorHAnsi" w:hAnsiTheme="minorHAnsi" w:cstheme="minorHAnsi"/>
                <w:snapToGrid/>
                <w:sz w:val="22"/>
                <w:szCs w:val="22"/>
                <w:lang w:eastAsia="en-US"/>
              </w:rPr>
              <w:t>.</w:t>
            </w:r>
          </w:p>
          <w:p w14:paraId="4E157F5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p>
          <w:p w14:paraId="29C4365B"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Ce revêtement présente une densité </w:t>
            </w:r>
            <w:r>
              <w:rPr>
                <w:rFonts w:asciiTheme="minorHAnsi" w:eastAsiaTheme="minorHAnsi" w:hAnsiTheme="minorHAnsi" w:cstheme="minorHAnsi"/>
                <w:snapToGrid/>
                <w:sz w:val="22"/>
                <w:szCs w:val="22"/>
                <w:lang w:eastAsia="en-US"/>
              </w:rPr>
              <w:t xml:space="preserve">sup ou égal 180 000 </w:t>
            </w:r>
            <w:proofErr w:type="spellStart"/>
            <w:r w:rsidRPr="00464B0D">
              <w:rPr>
                <w:rFonts w:asciiTheme="minorHAnsi" w:eastAsiaTheme="minorHAnsi" w:hAnsiTheme="minorHAnsi" w:cstheme="minorHAnsi"/>
                <w:snapToGrid/>
                <w:sz w:val="22"/>
                <w:szCs w:val="22"/>
                <w:lang w:eastAsia="en-US"/>
              </w:rPr>
              <w:t>tufts</w:t>
            </w:r>
            <w:proofErr w:type="spellEnd"/>
            <w:r w:rsidRPr="00464B0D">
              <w:rPr>
                <w:rFonts w:asciiTheme="minorHAnsi" w:eastAsiaTheme="minorHAnsi" w:hAnsiTheme="minorHAnsi" w:cstheme="minorHAnsi"/>
                <w:snapToGrid/>
                <w:sz w:val="22"/>
                <w:szCs w:val="22"/>
                <w:lang w:eastAsia="en-US"/>
              </w:rPr>
              <w:t>/m², un poids de fibre de 550 g/m², une épaisseur totale de 6,3 mm et un poids total de 4 100 g/m².</w:t>
            </w:r>
          </w:p>
          <w:p w14:paraId="6766088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La hauteur de fibre est de 3,0 </w:t>
            </w:r>
            <w:proofErr w:type="spellStart"/>
            <w:r w:rsidRPr="00464B0D">
              <w:rPr>
                <w:rFonts w:asciiTheme="minorHAnsi" w:eastAsiaTheme="minorHAnsi" w:hAnsiTheme="minorHAnsi" w:cstheme="minorHAnsi"/>
                <w:snapToGrid/>
                <w:sz w:val="22"/>
                <w:szCs w:val="22"/>
                <w:lang w:eastAsia="en-US"/>
              </w:rPr>
              <w:t>mm.</w:t>
            </w:r>
            <w:proofErr w:type="spellEnd"/>
          </w:p>
          <w:p w14:paraId="50627AE9"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p>
          <w:p w14:paraId="6D12223F"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produit est classé 33 – Commercial élevé selon la norme ISO 1307</w:t>
            </w:r>
            <w:r>
              <w:rPr>
                <w:rFonts w:asciiTheme="minorHAnsi" w:eastAsiaTheme="minorHAnsi" w:hAnsiTheme="minorHAnsi" w:cstheme="minorHAnsi"/>
                <w:snapToGrid/>
                <w:sz w:val="22"/>
                <w:szCs w:val="22"/>
                <w:lang w:eastAsia="en-US"/>
              </w:rPr>
              <w:t xml:space="preserve"> ou équivalent</w:t>
            </w:r>
            <w:r w:rsidRPr="00464B0D">
              <w:rPr>
                <w:rFonts w:asciiTheme="minorHAnsi" w:eastAsiaTheme="minorHAnsi" w:hAnsiTheme="minorHAnsi" w:cstheme="minorHAnsi"/>
                <w:snapToGrid/>
                <w:sz w:val="22"/>
                <w:szCs w:val="22"/>
                <w:lang w:eastAsia="en-US"/>
              </w:rPr>
              <w:t>. Il est adapté à un usage intensif dans les zones à fort trafic telles que les bureaux, salles de réunion, espaces d’accueil, établissements publics ou commerces.</w:t>
            </w:r>
          </w:p>
          <w:p w14:paraId="6BB8B06A"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Le revêtement présente une réaction au feu Bfl-s1 (NF EN 13501-1) et une résistance aux chaises à</w:t>
            </w:r>
            <w:r>
              <w:rPr>
                <w:rFonts w:asciiTheme="minorHAnsi" w:eastAsiaTheme="minorHAnsi" w:hAnsiTheme="minorHAnsi" w:cstheme="minorHAnsi"/>
                <w:snapToGrid/>
                <w:sz w:val="22"/>
                <w:szCs w:val="22"/>
                <w:lang w:eastAsia="en-US"/>
              </w:rPr>
              <w:t xml:space="preserve"> roulettes conforme à l’EN 985 ou équivalent</w:t>
            </w:r>
          </w:p>
          <w:p w14:paraId="2754B125" w14:textId="77777777" w:rsidR="00083838" w:rsidRPr="00464B0D" w:rsidRDefault="00083838" w:rsidP="00083838">
            <w:pPr>
              <w:pStyle w:val="Corpsdetexte"/>
              <w:jc w:val="both"/>
              <w:rPr>
                <w:rFonts w:asciiTheme="minorHAnsi" w:eastAsiaTheme="minorHAnsi" w:hAnsiTheme="minorHAnsi" w:cstheme="minorHAnsi"/>
                <w:snapToGrid/>
                <w:sz w:val="22"/>
                <w:szCs w:val="22"/>
                <w:lang w:eastAsia="en-US"/>
              </w:rPr>
            </w:pPr>
            <w:r w:rsidRPr="00464B0D">
              <w:rPr>
                <w:rFonts w:asciiTheme="minorHAnsi" w:eastAsiaTheme="minorHAnsi" w:hAnsiTheme="minorHAnsi" w:cstheme="minorHAnsi"/>
                <w:snapToGrid/>
                <w:sz w:val="22"/>
                <w:szCs w:val="22"/>
                <w:lang w:eastAsia="en-US"/>
              </w:rPr>
              <w:t xml:space="preserve">L’efficacité acoustique mesurée selon EN ISO 10140 est de </w:t>
            </w:r>
            <w:proofErr w:type="spellStart"/>
            <w:r w:rsidRPr="00464B0D">
              <w:rPr>
                <w:rFonts w:asciiTheme="minorHAnsi" w:eastAsiaTheme="minorHAnsi" w:hAnsiTheme="minorHAnsi" w:cstheme="minorHAnsi"/>
                <w:snapToGrid/>
                <w:sz w:val="22"/>
                <w:szCs w:val="22"/>
                <w:lang w:eastAsia="en-US"/>
              </w:rPr>
              <w:t>ΔLw</w:t>
            </w:r>
            <w:proofErr w:type="spellEnd"/>
            <w:r w:rsidRPr="00464B0D">
              <w:rPr>
                <w:rFonts w:asciiTheme="minorHAnsi" w:eastAsiaTheme="minorHAnsi" w:hAnsiTheme="minorHAnsi" w:cstheme="minorHAnsi"/>
                <w:snapToGrid/>
                <w:sz w:val="22"/>
                <w:szCs w:val="22"/>
                <w:lang w:eastAsia="en-US"/>
              </w:rPr>
              <w:t xml:space="preserve"> = 23 dB, et l’absorption acoustique selon </w:t>
            </w:r>
            <w:r>
              <w:rPr>
                <w:rFonts w:asciiTheme="minorHAnsi" w:eastAsiaTheme="minorHAnsi" w:hAnsiTheme="minorHAnsi" w:cstheme="minorHAnsi"/>
                <w:snapToGrid/>
                <w:sz w:val="22"/>
                <w:szCs w:val="22"/>
                <w:lang w:eastAsia="en-US"/>
              </w:rPr>
              <w:t>EN ISO 354 est de αw = 0,15, ou équivalent.</w:t>
            </w:r>
          </w:p>
          <w:p w14:paraId="230955FE" w14:textId="08F82771" w:rsidR="00F00204" w:rsidRPr="004D1F11" w:rsidRDefault="00F00204" w:rsidP="00F00204">
            <w:pPr>
              <w:rPr>
                <w:rFonts w:asciiTheme="minorHAnsi" w:hAnsiTheme="minorHAnsi" w:cstheme="minorHAnsi"/>
                <w:b/>
                <w:bCs/>
                <w:sz w:val="22"/>
                <w:szCs w:val="22"/>
              </w:rPr>
            </w:pPr>
          </w:p>
        </w:tc>
        <w:tc>
          <w:tcPr>
            <w:tcW w:w="1842" w:type="dxa"/>
          </w:tcPr>
          <w:p w14:paraId="3834C139"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AE57A4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883C8C3" w14:textId="77777777" w:rsidTr="00BE4A65">
        <w:trPr>
          <w:trHeight w:val="2083"/>
        </w:trPr>
        <w:tc>
          <w:tcPr>
            <w:tcW w:w="709" w:type="dxa"/>
          </w:tcPr>
          <w:p w14:paraId="3077372A" w14:textId="01685973" w:rsidR="00F00204" w:rsidRPr="00134ACE" w:rsidRDefault="00F00204" w:rsidP="00F00204">
            <w:pPr>
              <w:jc w:val="center"/>
              <w:rPr>
                <w:rFonts w:asciiTheme="minorHAnsi" w:hAnsiTheme="minorHAnsi" w:cstheme="minorHAnsi"/>
                <w:sz w:val="22"/>
                <w:szCs w:val="22"/>
              </w:rPr>
            </w:pPr>
            <w:r w:rsidRPr="006633E4">
              <w:t>4</w:t>
            </w:r>
          </w:p>
        </w:tc>
        <w:tc>
          <w:tcPr>
            <w:tcW w:w="5954" w:type="dxa"/>
          </w:tcPr>
          <w:p w14:paraId="6F4A635B"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Revêtement sol en rouleaux</w:t>
            </w:r>
          </w:p>
          <w:p w14:paraId="13D29787" w14:textId="77777777" w:rsidR="00F00204" w:rsidRPr="004D1F11" w:rsidRDefault="00F00204" w:rsidP="00F00204">
            <w:pPr>
              <w:rPr>
                <w:rFonts w:asciiTheme="minorHAnsi" w:hAnsiTheme="minorHAnsi" w:cstheme="minorHAnsi"/>
                <w:b/>
                <w:sz w:val="22"/>
                <w:szCs w:val="22"/>
              </w:rPr>
            </w:pPr>
          </w:p>
          <w:p w14:paraId="2D4C7B3A" w14:textId="77777777" w:rsidR="00083838" w:rsidRDefault="00083838" w:rsidP="00083838">
            <w:pPr>
              <w:jc w:val="both"/>
              <w:rPr>
                <w:ins w:id="2" w:author="el mehdi darmouch" w:date="2026-01-02T13:32:00Z"/>
                <w:rFonts w:asciiTheme="minorHAnsi" w:hAnsiTheme="minorHAnsi" w:cstheme="minorHAnsi"/>
                <w:sz w:val="22"/>
                <w:szCs w:val="22"/>
              </w:rPr>
            </w:pPr>
            <w:r w:rsidRPr="004D1F11">
              <w:rPr>
                <w:rFonts w:asciiTheme="minorHAnsi" w:hAnsiTheme="minorHAnsi" w:cstheme="minorHAnsi"/>
                <w:sz w:val="22"/>
                <w:szCs w:val="22"/>
              </w:rPr>
              <w:t>Fourniture et pose d’un revêtement de sol textile floqué imprimé classique d’aspect velours ras rouleaux</w:t>
            </w:r>
            <w:r>
              <w:rPr>
                <w:rFonts w:asciiTheme="minorHAnsi" w:hAnsiTheme="minorHAnsi" w:cstheme="minorHAnsi"/>
                <w:sz w:val="22"/>
                <w:szCs w:val="22"/>
              </w:rPr>
              <w:t>.</w:t>
            </w:r>
            <w:r w:rsidRPr="004D1F11">
              <w:rPr>
                <w:rFonts w:asciiTheme="minorHAnsi" w:hAnsiTheme="minorHAnsi" w:cstheme="minorHAnsi"/>
                <w:sz w:val="22"/>
                <w:szCs w:val="22"/>
              </w:rPr>
              <w:t xml:space="preserve"> </w:t>
            </w:r>
            <w:r>
              <w:rPr>
                <w:rFonts w:asciiTheme="minorHAnsi" w:hAnsiTheme="minorHAnsi" w:cstheme="minorHAnsi"/>
                <w:sz w:val="22"/>
                <w:szCs w:val="22"/>
              </w:rPr>
              <w:t>D’une</w:t>
            </w:r>
            <w:r w:rsidRPr="004D1F11">
              <w:rPr>
                <w:rFonts w:asciiTheme="minorHAnsi" w:hAnsiTheme="minorHAnsi" w:cstheme="minorHAnsi"/>
                <w:sz w:val="22"/>
                <w:szCs w:val="22"/>
              </w:rPr>
              <w:t xml:space="preserve"> efficacité acoustique d</w:t>
            </w:r>
            <w:r>
              <w:rPr>
                <w:rFonts w:asciiTheme="minorHAnsi" w:hAnsiTheme="minorHAnsi" w:cstheme="minorHAnsi"/>
                <w:sz w:val="22"/>
                <w:szCs w:val="22"/>
              </w:rPr>
              <w:t>’un minimum d</w:t>
            </w:r>
            <w:r w:rsidRPr="004D1F11">
              <w:rPr>
                <w:rFonts w:asciiTheme="minorHAnsi" w:hAnsiTheme="minorHAnsi" w:cstheme="minorHAnsi"/>
                <w:sz w:val="22"/>
                <w:szCs w:val="22"/>
              </w:rPr>
              <w:t xml:space="preserve">e </w:t>
            </w:r>
            <w:proofErr w:type="spellStart"/>
            <w:r w:rsidRPr="004D1F11">
              <w:rPr>
                <w:rFonts w:asciiTheme="minorHAnsi" w:hAnsiTheme="minorHAnsi" w:cstheme="minorHAnsi"/>
                <w:sz w:val="22"/>
                <w:szCs w:val="22"/>
              </w:rPr>
              <w:t>ΔLw</w:t>
            </w:r>
            <w:proofErr w:type="spellEnd"/>
            <w:r w:rsidRPr="004D1F11">
              <w:rPr>
                <w:rFonts w:asciiTheme="minorHAnsi" w:hAnsiTheme="minorHAnsi" w:cstheme="minorHAnsi"/>
                <w:sz w:val="22"/>
                <w:szCs w:val="22"/>
              </w:rPr>
              <w:t xml:space="preserve"> = 19 dB.</w:t>
            </w:r>
            <w:r>
              <w:rPr>
                <w:rFonts w:asciiTheme="minorHAnsi" w:hAnsiTheme="minorHAnsi" w:cstheme="minorHAnsi"/>
                <w:sz w:val="22"/>
                <w:szCs w:val="22"/>
              </w:rPr>
              <w:t xml:space="preserve"> </w:t>
            </w:r>
            <w:r w:rsidRPr="004D1F11">
              <w:rPr>
                <w:rFonts w:asciiTheme="minorHAnsi" w:hAnsiTheme="minorHAnsi" w:cstheme="minorHAnsi"/>
                <w:sz w:val="22"/>
                <w:szCs w:val="22"/>
              </w:rPr>
              <w:t>Composé d’environ 80 millions en fibres de polyamide 6.6/m² implantées par flocage électrostatique</w:t>
            </w:r>
            <w:r>
              <w:rPr>
                <w:rFonts w:asciiTheme="minorHAnsi" w:hAnsiTheme="minorHAnsi" w:cstheme="minorHAnsi"/>
                <w:sz w:val="22"/>
                <w:szCs w:val="22"/>
              </w:rPr>
              <w:t>,</w:t>
            </w:r>
            <w:r w:rsidRPr="004D1F11">
              <w:rPr>
                <w:rFonts w:asciiTheme="minorHAnsi" w:hAnsiTheme="minorHAnsi" w:cstheme="minorHAnsi"/>
                <w:sz w:val="22"/>
                <w:szCs w:val="22"/>
              </w:rPr>
              <w:t xml:space="preserve"> </w:t>
            </w:r>
            <w:r>
              <w:rPr>
                <w:rFonts w:asciiTheme="minorHAnsi" w:hAnsiTheme="minorHAnsi" w:cstheme="minorHAnsi"/>
                <w:sz w:val="22"/>
                <w:szCs w:val="22"/>
              </w:rPr>
              <w:t xml:space="preserve">ou équivalent, </w:t>
            </w:r>
            <w:r w:rsidRPr="004D1F11">
              <w:rPr>
                <w:rFonts w:asciiTheme="minorHAnsi" w:hAnsiTheme="minorHAnsi" w:cstheme="minorHAnsi"/>
                <w:sz w:val="22"/>
                <w:szCs w:val="22"/>
              </w:rPr>
              <w:t>dans une sous-couche PVC, il aura un traitement antimicrobien incorporé dans la masse ce qui renforcera les performances fongistatiques et bactériostatiques inhérentes à la structure du produit. De par sa composition et sa structure, le produit devra être 100 % imperméable, 100 % imputrescible, lavable à l’eau et résistant aux agents tâchant et détergents (C*). Le prix comprend la découpe, les chutes et la réalisation suivant le motif conçu, il comprend également la remise en état du sol, et forme</w:t>
            </w:r>
            <w:r>
              <w:rPr>
                <w:rFonts w:asciiTheme="minorHAnsi" w:hAnsiTheme="minorHAnsi" w:cstheme="minorHAnsi"/>
                <w:sz w:val="22"/>
                <w:szCs w:val="22"/>
              </w:rPr>
              <w:t>.</w:t>
            </w:r>
          </w:p>
          <w:p w14:paraId="59F3B363" w14:textId="46F482D8" w:rsidR="00F00204" w:rsidRPr="00134ACE" w:rsidRDefault="00F00204" w:rsidP="00F00204">
            <w:pPr>
              <w:pStyle w:val="Corpsdetexte"/>
              <w:rPr>
                <w:rFonts w:asciiTheme="minorHAnsi" w:hAnsiTheme="minorHAnsi" w:cstheme="minorHAnsi"/>
                <w:sz w:val="22"/>
                <w:szCs w:val="22"/>
                <w:lang w:eastAsia="en-US"/>
              </w:rPr>
            </w:pPr>
          </w:p>
        </w:tc>
        <w:tc>
          <w:tcPr>
            <w:tcW w:w="1842" w:type="dxa"/>
          </w:tcPr>
          <w:p w14:paraId="7535BD3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9AA036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A8F49E6" w14:textId="77777777" w:rsidTr="00BE4A65">
        <w:trPr>
          <w:trHeight w:val="2083"/>
        </w:trPr>
        <w:tc>
          <w:tcPr>
            <w:tcW w:w="709" w:type="dxa"/>
          </w:tcPr>
          <w:p w14:paraId="47A6E977" w14:textId="780FC65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5</w:t>
            </w:r>
          </w:p>
        </w:tc>
        <w:tc>
          <w:tcPr>
            <w:tcW w:w="5954" w:type="dxa"/>
          </w:tcPr>
          <w:p w14:paraId="7484B226" w14:textId="53100A57" w:rsidR="00F00204" w:rsidRDefault="00F00204" w:rsidP="00F00204">
            <w:pPr>
              <w:jc w:val="both"/>
              <w:rPr>
                <w:rFonts w:asciiTheme="minorHAnsi" w:eastAsiaTheme="minorHAnsi" w:hAnsiTheme="minorHAnsi" w:cstheme="minorHAnsi"/>
                <w:b/>
                <w:bCs/>
                <w:sz w:val="22"/>
                <w:szCs w:val="22"/>
                <w:lang w:eastAsia="en-US"/>
              </w:rPr>
            </w:pPr>
            <w:r w:rsidRPr="0084140C">
              <w:rPr>
                <w:rFonts w:asciiTheme="minorHAnsi" w:eastAsiaTheme="minorHAnsi" w:hAnsiTheme="minorHAnsi" w:cstheme="minorHAnsi"/>
                <w:b/>
                <w:bCs/>
                <w:sz w:val="22"/>
                <w:szCs w:val="22"/>
                <w:lang w:eastAsia="en-US"/>
              </w:rPr>
              <w:t>Plinthe en PVC</w:t>
            </w:r>
          </w:p>
          <w:p w14:paraId="2969885E" w14:textId="77777777" w:rsidR="00083838" w:rsidRPr="00C37A7F" w:rsidRDefault="00083838" w:rsidP="00F00204">
            <w:pPr>
              <w:jc w:val="both"/>
              <w:rPr>
                <w:rFonts w:asciiTheme="minorHAnsi" w:eastAsiaTheme="minorHAnsi" w:hAnsiTheme="minorHAnsi" w:cstheme="minorHAnsi"/>
                <w:b/>
                <w:bCs/>
                <w:sz w:val="22"/>
                <w:szCs w:val="22"/>
                <w:lang w:eastAsia="en-US"/>
              </w:rPr>
            </w:pPr>
          </w:p>
          <w:p w14:paraId="172A8A64"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Fourniture et pose de Plinthe en PVC moussé </w:t>
            </w:r>
            <w:r w:rsidRPr="00022642">
              <w:rPr>
                <w:rFonts w:asciiTheme="minorHAnsi" w:eastAsiaTheme="minorHAnsi" w:hAnsiTheme="minorHAnsi" w:cstheme="minorHAnsi"/>
                <w:sz w:val="22"/>
                <w:szCs w:val="22"/>
                <w:lang w:eastAsia="en-US"/>
              </w:rPr>
              <w:t>semi-rigide</w:t>
            </w:r>
            <w:r>
              <w:rPr>
                <w:rFonts w:asciiTheme="minorHAnsi" w:eastAsiaTheme="minorHAnsi" w:hAnsiTheme="minorHAnsi" w:cstheme="minorHAnsi"/>
                <w:sz w:val="22"/>
                <w:szCs w:val="22"/>
                <w:lang w:eastAsia="en-US"/>
              </w:rPr>
              <w:t xml:space="preserve"> de hauteur varie entre 7cm et 10c</w:t>
            </w:r>
            <w:r w:rsidRPr="004D1F11">
              <w:rPr>
                <w:rFonts w:asciiTheme="minorHAnsi" w:eastAsiaTheme="minorHAnsi" w:hAnsiTheme="minorHAnsi" w:cstheme="minorHAnsi"/>
                <w:sz w:val="22"/>
                <w:szCs w:val="22"/>
                <w:lang w:eastAsia="en-US"/>
              </w:rPr>
              <w:t>m Epaisseur 15 mm lèvre de finition comprise,</w:t>
            </w:r>
          </w:p>
          <w:p w14:paraId="560BD254"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Mode de pose : </w:t>
            </w:r>
          </w:p>
          <w:p w14:paraId="1E90BC9B"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Mise en œuvre et type de colle suivant préconisations du fabricant. </w:t>
            </w:r>
          </w:p>
          <w:p w14:paraId="31A042DA" w14:textId="77777777" w:rsidR="00083838" w:rsidRPr="004D1F11"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Ces </w:t>
            </w:r>
            <w:proofErr w:type="spellStart"/>
            <w:r w:rsidRPr="004D1F11">
              <w:rPr>
                <w:rFonts w:asciiTheme="minorHAnsi" w:eastAsiaTheme="minorHAnsi" w:hAnsiTheme="minorHAnsi" w:cstheme="minorHAnsi"/>
                <w:sz w:val="22"/>
                <w:szCs w:val="22"/>
                <w:lang w:eastAsia="en-US"/>
              </w:rPr>
              <w:t>plinthes</w:t>
            </w:r>
            <w:proofErr w:type="spellEnd"/>
            <w:r w:rsidRPr="004D1F11">
              <w:rPr>
                <w:rFonts w:asciiTheme="minorHAnsi" w:eastAsiaTheme="minorHAnsi" w:hAnsiTheme="minorHAnsi" w:cstheme="minorHAnsi"/>
                <w:sz w:val="22"/>
                <w:szCs w:val="22"/>
                <w:lang w:eastAsia="en-US"/>
              </w:rPr>
              <w:t xml:space="preserve"> sont à poser après la mise en œuvre du revêtement de sol. Elles peuvent être grugée afin d’effectuer un angle sortant ou rentrant. Une coupe à 45° avec une boite à onglet est également possible avec ce type de plinthe.</w:t>
            </w:r>
          </w:p>
          <w:p w14:paraId="6C31760A" w14:textId="77777777" w:rsidR="00083838" w:rsidRDefault="00083838" w:rsidP="00083838">
            <w:pPr>
              <w:pBdr>
                <w:top w:val="nil"/>
                <w:left w:val="nil"/>
                <w:bottom w:val="nil"/>
                <w:right w:val="nil"/>
                <w:between w:val="nil"/>
              </w:pBd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Ouvrage payé au mètre linéaire y compris fourniture, coupes, chutes, colle, pose, finitions, protection jusqu’à la réception provisoire et toutes sujétions.</w:t>
            </w:r>
          </w:p>
          <w:p w14:paraId="728AC8B9" w14:textId="3575B592" w:rsidR="00F00204" w:rsidRPr="00134ACE" w:rsidRDefault="00F00204" w:rsidP="00F00204">
            <w:pPr>
              <w:rPr>
                <w:rFonts w:asciiTheme="minorHAnsi" w:hAnsiTheme="minorHAnsi" w:cstheme="minorHAnsi"/>
                <w:b/>
                <w:sz w:val="22"/>
                <w:szCs w:val="22"/>
                <w:u w:val="double"/>
              </w:rPr>
            </w:pPr>
          </w:p>
        </w:tc>
        <w:tc>
          <w:tcPr>
            <w:tcW w:w="1842" w:type="dxa"/>
          </w:tcPr>
          <w:p w14:paraId="5143490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D56950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502EDE1E" w14:textId="77777777" w:rsidTr="00BE4A65">
        <w:trPr>
          <w:trHeight w:val="20"/>
        </w:trPr>
        <w:tc>
          <w:tcPr>
            <w:tcW w:w="709" w:type="dxa"/>
          </w:tcPr>
          <w:p w14:paraId="718E6F1C" w14:textId="0013DFE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6</w:t>
            </w:r>
          </w:p>
        </w:tc>
        <w:tc>
          <w:tcPr>
            <w:tcW w:w="5954" w:type="dxa"/>
          </w:tcPr>
          <w:p w14:paraId="15806AEC" w14:textId="77777777" w:rsidR="00F00204" w:rsidRDefault="00F00204" w:rsidP="00F00204">
            <w:pPr>
              <w:jc w:val="both"/>
              <w:rPr>
                <w:rFonts w:asciiTheme="minorHAnsi" w:hAnsiTheme="minorHAnsi" w:cstheme="minorHAnsi"/>
                <w:b/>
                <w:bCs/>
                <w:sz w:val="22"/>
                <w:szCs w:val="22"/>
              </w:rPr>
            </w:pPr>
            <w:r w:rsidRPr="004D1F11">
              <w:rPr>
                <w:rFonts w:asciiTheme="minorHAnsi" w:hAnsiTheme="minorHAnsi" w:cstheme="minorHAnsi"/>
                <w:b/>
                <w:bCs/>
                <w:sz w:val="22"/>
                <w:szCs w:val="22"/>
              </w:rPr>
              <w:t>Plinthe en moquette</w:t>
            </w:r>
          </w:p>
          <w:p w14:paraId="7A928B57" w14:textId="77777777" w:rsidR="00F00204" w:rsidRPr="001869D1" w:rsidRDefault="00F00204" w:rsidP="00F00204">
            <w:pPr>
              <w:jc w:val="both"/>
              <w:rPr>
                <w:rFonts w:asciiTheme="minorHAnsi" w:hAnsiTheme="minorHAnsi" w:cstheme="minorHAnsi"/>
                <w:b/>
                <w:bCs/>
                <w:sz w:val="12"/>
                <w:szCs w:val="12"/>
              </w:rPr>
            </w:pPr>
          </w:p>
          <w:p w14:paraId="5050606F" w14:textId="77777777" w:rsidR="00083838" w:rsidRDefault="00083838" w:rsidP="00083838">
            <w:pP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Fourniture et pose de plinthes périphériques en moquette de 7cm de hauteur, finition suivant choix de l’architecte.</w:t>
            </w:r>
          </w:p>
          <w:p w14:paraId="36905605" w14:textId="77777777" w:rsidR="00083838" w:rsidRDefault="00083838" w:rsidP="00083838">
            <w:pPr>
              <w:jc w:val="both"/>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Ouvrage payé au mètre linéaire y compris fourniture, coupes, chutes, colle, pose, finitions, protection jusqu’à la réception provisoire et toutes sujétions. </w:t>
            </w:r>
          </w:p>
          <w:p w14:paraId="07EF8FCD" w14:textId="78664EA1" w:rsidR="00F00204" w:rsidRPr="00134ACE" w:rsidRDefault="00F00204" w:rsidP="00F00204">
            <w:pPr>
              <w:rPr>
                <w:rFonts w:asciiTheme="minorHAnsi" w:hAnsiTheme="minorHAnsi" w:cstheme="minorHAnsi"/>
                <w:b/>
                <w:bCs/>
                <w:sz w:val="22"/>
                <w:szCs w:val="22"/>
                <w:lang w:eastAsia="en-US" w:bidi="ar-MA"/>
              </w:rPr>
            </w:pPr>
          </w:p>
        </w:tc>
        <w:tc>
          <w:tcPr>
            <w:tcW w:w="1842" w:type="dxa"/>
          </w:tcPr>
          <w:p w14:paraId="0C6C713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740C26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A26532E" w14:textId="77777777" w:rsidTr="00BE4A65">
        <w:trPr>
          <w:trHeight w:val="20"/>
        </w:trPr>
        <w:tc>
          <w:tcPr>
            <w:tcW w:w="709" w:type="dxa"/>
          </w:tcPr>
          <w:p w14:paraId="310C1524" w14:textId="42E750B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7</w:t>
            </w:r>
          </w:p>
        </w:tc>
        <w:tc>
          <w:tcPr>
            <w:tcW w:w="5954" w:type="dxa"/>
          </w:tcPr>
          <w:p w14:paraId="6BB913EA" w14:textId="5127C7D6"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moulure plâtre</w:t>
            </w:r>
            <w:r w:rsidR="00083838">
              <w:rPr>
                <w:rFonts w:asciiTheme="minorHAnsi" w:hAnsiTheme="minorHAnsi" w:cstheme="minorHAnsi"/>
                <w:b/>
                <w:sz w:val="22"/>
                <w:szCs w:val="22"/>
              </w:rPr>
              <w:t xml:space="preserve"> (Staff)</w:t>
            </w:r>
          </w:p>
          <w:p w14:paraId="363DE6AE" w14:textId="77777777" w:rsidR="00F00204" w:rsidRPr="001869D1" w:rsidRDefault="00F00204" w:rsidP="00F00204">
            <w:pPr>
              <w:rPr>
                <w:rFonts w:asciiTheme="minorHAnsi" w:hAnsiTheme="minorHAnsi" w:cstheme="minorHAnsi"/>
                <w:b/>
                <w:sz w:val="12"/>
                <w:szCs w:val="12"/>
              </w:rPr>
            </w:pPr>
          </w:p>
          <w:p w14:paraId="13152D92" w14:textId="77777777" w:rsidR="00083838" w:rsidRDefault="00083838" w:rsidP="00083838">
            <w:pPr>
              <w:jc w:val="both"/>
              <w:rPr>
                <w:rFonts w:asciiTheme="minorHAnsi" w:hAnsiTheme="minorHAnsi" w:cstheme="minorHAnsi"/>
                <w:sz w:val="22"/>
                <w:szCs w:val="22"/>
              </w:rPr>
            </w:pPr>
            <w:r w:rsidRPr="004D1F11">
              <w:rPr>
                <w:rFonts w:asciiTheme="minorHAnsi" w:hAnsiTheme="minorHAnsi" w:cstheme="minorHAnsi"/>
                <w:sz w:val="22"/>
                <w:szCs w:val="22"/>
              </w:rPr>
              <w:t>Fourniture et pose de moulures en plâtre d’une épaisseur et de 20mm, et d’une la</w:t>
            </w:r>
            <w:r>
              <w:rPr>
                <w:rFonts w:asciiTheme="minorHAnsi" w:hAnsiTheme="minorHAnsi" w:cstheme="minorHAnsi"/>
                <w:sz w:val="22"/>
                <w:szCs w:val="22"/>
              </w:rPr>
              <w:t>r</w:t>
            </w:r>
            <w:r w:rsidRPr="004D1F11">
              <w:rPr>
                <w:rFonts w:asciiTheme="minorHAnsi" w:hAnsiTheme="minorHAnsi" w:cstheme="minorHAnsi"/>
                <w:sz w:val="22"/>
                <w:szCs w:val="22"/>
              </w:rPr>
              <w:t>geur qui varient entre 4cm et 15cm, finition suivant choix de l’architecte.</w:t>
            </w:r>
          </w:p>
          <w:p w14:paraId="2E81F0BD" w14:textId="77777777" w:rsidR="00083838" w:rsidRPr="002471A3" w:rsidRDefault="00083838" w:rsidP="00083838">
            <w:pPr>
              <w:jc w:val="both"/>
              <w:rPr>
                <w:rFonts w:asciiTheme="minorHAnsi" w:hAnsiTheme="minorHAnsi" w:cstheme="minorHAnsi"/>
                <w:sz w:val="22"/>
                <w:szCs w:val="22"/>
              </w:rPr>
            </w:pPr>
            <w:r w:rsidRPr="004D1F11">
              <w:rPr>
                <w:rFonts w:asciiTheme="minorHAnsi" w:hAnsiTheme="minorHAnsi" w:cstheme="minorHAnsi"/>
                <w:sz w:val="22"/>
                <w:szCs w:val="22"/>
              </w:rPr>
              <w:t>Ouvrage payé au mètre linéaire y compris fourniture, coupes, chutes, colle, pose, finitions, protection jusqu’à la réception provisoire et toutes sujétions. </w:t>
            </w:r>
          </w:p>
          <w:p w14:paraId="62575DEA" w14:textId="3F103474" w:rsidR="00F00204" w:rsidRPr="00134ACE" w:rsidRDefault="00F00204" w:rsidP="00F00204">
            <w:pPr>
              <w:rPr>
                <w:rFonts w:asciiTheme="minorHAnsi" w:hAnsiTheme="minorHAnsi" w:cstheme="minorHAnsi"/>
                <w:b/>
                <w:bCs/>
                <w:sz w:val="22"/>
                <w:szCs w:val="22"/>
                <w:lang w:eastAsia="en-US" w:bidi="ar-MA"/>
              </w:rPr>
            </w:pPr>
          </w:p>
        </w:tc>
        <w:tc>
          <w:tcPr>
            <w:tcW w:w="1842" w:type="dxa"/>
          </w:tcPr>
          <w:p w14:paraId="4CBAD6D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6D0C11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30782B1" w14:textId="77777777" w:rsidTr="00BE4A65">
        <w:trPr>
          <w:trHeight w:val="20"/>
        </w:trPr>
        <w:tc>
          <w:tcPr>
            <w:tcW w:w="709" w:type="dxa"/>
          </w:tcPr>
          <w:p w14:paraId="6B51E9B5" w14:textId="56545F19"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8</w:t>
            </w:r>
          </w:p>
        </w:tc>
        <w:tc>
          <w:tcPr>
            <w:tcW w:w="5954" w:type="dxa"/>
          </w:tcPr>
          <w:p w14:paraId="5ADE1642" w14:textId="77777777" w:rsidR="00F00204" w:rsidRPr="00DB6379" w:rsidRDefault="00F00204" w:rsidP="00F00204">
            <w:pPr>
              <w:jc w:val="both"/>
              <w:rPr>
                <w:rFonts w:asciiTheme="minorHAnsi" w:hAnsiTheme="minorHAnsi" w:cstheme="minorHAnsi"/>
                <w:b/>
                <w:bCs/>
                <w:sz w:val="22"/>
                <w:szCs w:val="22"/>
              </w:rPr>
            </w:pPr>
            <w:r w:rsidRPr="00DB6379">
              <w:rPr>
                <w:rFonts w:asciiTheme="minorHAnsi" w:hAnsiTheme="minorHAnsi" w:cstheme="minorHAnsi"/>
                <w:b/>
                <w:bCs/>
                <w:sz w:val="22"/>
                <w:szCs w:val="22"/>
              </w:rPr>
              <w:t xml:space="preserve">Cloison en </w:t>
            </w:r>
            <w:r>
              <w:rPr>
                <w:rFonts w:asciiTheme="minorHAnsi" w:hAnsiTheme="minorHAnsi" w:cstheme="minorHAnsi"/>
                <w:b/>
                <w:bCs/>
                <w:sz w:val="22"/>
                <w:szCs w:val="22"/>
              </w:rPr>
              <w:t>BA13</w:t>
            </w:r>
          </w:p>
          <w:p w14:paraId="7D134672" w14:textId="3DEB2D51" w:rsidR="00F00204" w:rsidRPr="00083838" w:rsidRDefault="00083838" w:rsidP="00083838">
            <w:pPr>
              <w:pStyle w:val="FirstParagraph"/>
              <w:jc w:val="both"/>
              <w:rPr>
                <w:rFonts w:cstheme="minorHAnsi"/>
                <w:sz w:val="22"/>
                <w:szCs w:val="22"/>
                <w:lang w:val="fr-FR"/>
              </w:rPr>
            </w:pPr>
            <w:r w:rsidRPr="007C2B38">
              <w:rPr>
                <w:rFonts w:cstheme="minorHAnsi"/>
                <w:sz w:val="22"/>
                <w:szCs w:val="22"/>
                <w:lang w:val="fr-FR"/>
              </w:rPr>
              <w:t>Fourniture et pose d’une cloison en BA13</w:t>
            </w:r>
            <w:r>
              <w:rPr>
                <w:rFonts w:cstheme="minorHAnsi"/>
                <w:sz w:val="22"/>
                <w:szCs w:val="22"/>
                <w:lang w:val="fr-FR"/>
              </w:rPr>
              <w:t xml:space="preserve"> </w:t>
            </w:r>
            <w:r w:rsidRPr="007C2B38">
              <w:rPr>
                <w:rFonts w:cstheme="minorHAnsi"/>
                <w:sz w:val="22"/>
                <w:szCs w:val="22"/>
                <w:lang w:val="fr-FR"/>
              </w:rPr>
              <w:t xml:space="preserve">composé d’une ossature métallique en montant M48, chaque parement est composé de double peaux BA13 de chaque côté y compris visserie, accessoires, bande à joint, enduit de reprise des joints et des finitions, bande de renfort d’angle et toutes sujétions.  </w:t>
            </w:r>
          </w:p>
        </w:tc>
        <w:tc>
          <w:tcPr>
            <w:tcW w:w="1842" w:type="dxa"/>
          </w:tcPr>
          <w:p w14:paraId="6782778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3314B0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2720BBA" w14:textId="77777777" w:rsidTr="00BE4A65">
        <w:trPr>
          <w:trHeight w:val="20"/>
        </w:trPr>
        <w:tc>
          <w:tcPr>
            <w:tcW w:w="709" w:type="dxa"/>
          </w:tcPr>
          <w:p w14:paraId="222D7115" w14:textId="2352E5C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9</w:t>
            </w:r>
          </w:p>
        </w:tc>
        <w:tc>
          <w:tcPr>
            <w:tcW w:w="5954" w:type="dxa"/>
          </w:tcPr>
          <w:p w14:paraId="3E46A36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Barre de seuils</w:t>
            </w:r>
          </w:p>
          <w:p w14:paraId="36F71CD4" w14:textId="77777777" w:rsidR="00F00204" w:rsidRPr="001869D1" w:rsidRDefault="00F00204" w:rsidP="00F00204">
            <w:pPr>
              <w:rPr>
                <w:rFonts w:asciiTheme="minorHAnsi" w:hAnsiTheme="minorHAnsi" w:cstheme="minorHAnsi"/>
                <w:b/>
                <w:sz w:val="8"/>
                <w:szCs w:val="8"/>
              </w:rPr>
            </w:pPr>
          </w:p>
          <w:p w14:paraId="73A9A5DB" w14:textId="77777777" w:rsidR="00F00204" w:rsidRDefault="00603E51" w:rsidP="00603E51">
            <w:pPr>
              <w:jc w:val="both"/>
              <w:rPr>
                <w:rFonts w:cstheme="minorHAnsi"/>
                <w:sz w:val="22"/>
                <w:szCs w:val="22"/>
              </w:rPr>
            </w:pPr>
            <w:r w:rsidRPr="00816BC8">
              <w:rPr>
                <w:rFonts w:asciiTheme="minorHAnsi" w:hAnsiTheme="minorHAnsi" w:cstheme="minorHAnsi"/>
                <w:bCs/>
                <w:sz w:val="22"/>
                <w:szCs w:val="22"/>
              </w:rPr>
              <w:t>Fourniture et pose Seuil de porte demi bombé adhésif aluminium chromé largeur 40 mm longueur. Une colle adhésive supplémentaire sera à prévoir suivant la recommandation l’architecte afin de solidifier l’adhérence au sol. Ouvrage payé au mètre linéaire y compris fourniture, préparations, coupes, chutes, pose, fixation, nettoyage et toutes sujétions de mise en œuvre.</w:t>
            </w:r>
            <w:r w:rsidRPr="007C2B38">
              <w:rPr>
                <w:rFonts w:cstheme="minorHAnsi"/>
                <w:sz w:val="22"/>
                <w:szCs w:val="22"/>
              </w:rPr>
              <w:t xml:space="preserve">  </w:t>
            </w:r>
          </w:p>
          <w:p w14:paraId="4DCDAF30" w14:textId="3B4C280F" w:rsidR="00603E51" w:rsidRPr="00603E51" w:rsidRDefault="00603E51" w:rsidP="00603E51">
            <w:pPr>
              <w:jc w:val="both"/>
              <w:rPr>
                <w:rFonts w:asciiTheme="minorHAnsi" w:hAnsiTheme="minorHAnsi" w:cstheme="minorHAnsi"/>
                <w:bCs/>
                <w:sz w:val="22"/>
                <w:szCs w:val="22"/>
              </w:rPr>
            </w:pPr>
          </w:p>
        </w:tc>
        <w:tc>
          <w:tcPr>
            <w:tcW w:w="1842" w:type="dxa"/>
          </w:tcPr>
          <w:p w14:paraId="66C69BE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6C56DF9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7001003" w14:textId="77777777" w:rsidTr="00BE4A65">
        <w:trPr>
          <w:trHeight w:val="20"/>
        </w:trPr>
        <w:tc>
          <w:tcPr>
            <w:tcW w:w="709" w:type="dxa"/>
          </w:tcPr>
          <w:p w14:paraId="5C38AD9E" w14:textId="27755943"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10</w:t>
            </w:r>
          </w:p>
        </w:tc>
        <w:tc>
          <w:tcPr>
            <w:tcW w:w="5954" w:type="dxa"/>
          </w:tcPr>
          <w:p w14:paraId="5BEE21BA" w14:textId="6677EDD0" w:rsidR="00F00204" w:rsidRDefault="00F00204" w:rsidP="004646FE">
            <w:pPr>
              <w:jc w:val="both"/>
              <w:rPr>
                <w:rFonts w:asciiTheme="minorHAnsi" w:hAnsiTheme="minorHAnsi" w:cstheme="minorHAnsi"/>
                <w:b/>
                <w:bCs/>
                <w:sz w:val="22"/>
                <w:szCs w:val="22"/>
              </w:rPr>
            </w:pPr>
            <w:r w:rsidRPr="0084140C">
              <w:rPr>
                <w:rFonts w:asciiTheme="minorHAnsi" w:hAnsiTheme="minorHAnsi" w:cstheme="minorHAnsi"/>
                <w:b/>
                <w:bCs/>
                <w:sz w:val="22"/>
                <w:szCs w:val="22"/>
              </w:rPr>
              <w:t>Cloison amovible simple vitrage</w:t>
            </w:r>
          </w:p>
          <w:p w14:paraId="21EB3B2D" w14:textId="77777777" w:rsidR="000B5E27" w:rsidRPr="0084140C" w:rsidRDefault="000B5E27" w:rsidP="004646FE">
            <w:pPr>
              <w:jc w:val="both"/>
              <w:rPr>
                <w:rFonts w:asciiTheme="minorHAnsi" w:hAnsiTheme="minorHAnsi" w:cstheme="minorHAnsi"/>
                <w:b/>
                <w:bCs/>
                <w:sz w:val="22"/>
                <w:szCs w:val="22"/>
              </w:rPr>
            </w:pPr>
          </w:p>
          <w:p w14:paraId="65C221DF" w14:textId="77777777" w:rsidR="00F00204" w:rsidRPr="000B5E27" w:rsidRDefault="000B5E27" w:rsidP="004646FE">
            <w:pPr>
              <w:jc w:val="both"/>
              <w:rPr>
                <w:rFonts w:asciiTheme="minorHAnsi" w:hAnsiTheme="minorHAnsi" w:cstheme="minorHAnsi"/>
                <w:sz w:val="22"/>
                <w:szCs w:val="22"/>
              </w:rPr>
            </w:pPr>
            <w:r w:rsidRPr="000B5E27">
              <w:rPr>
                <w:rFonts w:asciiTheme="minorHAnsi" w:hAnsiTheme="minorHAnsi" w:cstheme="minorHAnsi"/>
                <w:sz w:val="22"/>
                <w:szCs w:val="22"/>
              </w:rPr>
              <w:t>Fourniture et pose d’une cloison amovible en verre toute hauteur composée d’un profilé en aluminium enterré au niveau du sol et visible au niveau du plafond le remplissage est composé de simple vitrage sans store incorporé, la pose du vitrage est en pose droite bord à bord. La couleur des profils suivant choix de l’architecte.</w:t>
            </w:r>
          </w:p>
          <w:p w14:paraId="02F8C075" w14:textId="2B7C9739" w:rsidR="000B5E27" w:rsidRPr="004D1F11" w:rsidRDefault="000B5E27" w:rsidP="004646FE">
            <w:pPr>
              <w:jc w:val="both"/>
              <w:rPr>
                <w:rFonts w:asciiTheme="minorHAnsi" w:hAnsiTheme="minorHAnsi" w:cstheme="minorHAnsi"/>
                <w:sz w:val="22"/>
                <w:szCs w:val="22"/>
              </w:rPr>
            </w:pPr>
          </w:p>
        </w:tc>
        <w:tc>
          <w:tcPr>
            <w:tcW w:w="1842" w:type="dxa"/>
          </w:tcPr>
          <w:p w14:paraId="1BFBF64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C2427B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0DFCC5DD" w14:textId="77777777" w:rsidTr="00BE4A65">
        <w:trPr>
          <w:trHeight w:val="20"/>
        </w:trPr>
        <w:tc>
          <w:tcPr>
            <w:tcW w:w="709" w:type="dxa"/>
          </w:tcPr>
          <w:p w14:paraId="4872F8BD" w14:textId="7F1C3A0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11</w:t>
            </w:r>
          </w:p>
        </w:tc>
        <w:tc>
          <w:tcPr>
            <w:tcW w:w="5954" w:type="dxa"/>
          </w:tcPr>
          <w:p w14:paraId="7120DF06" w14:textId="41218D88" w:rsidR="00F00204" w:rsidRPr="00BF2D70" w:rsidRDefault="00F00204" w:rsidP="004646FE">
            <w:pPr>
              <w:jc w:val="both"/>
              <w:rPr>
                <w:rFonts w:asciiTheme="minorHAnsi" w:hAnsiTheme="minorHAnsi" w:cstheme="minorHAnsi"/>
                <w:b/>
                <w:bCs/>
                <w:sz w:val="22"/>
                <w:szCs w:val="22"/>
              </w:rPr>
            </w:pPr>
            <w:r w:rsidRPr="00BF2D70">
              <w:rPr>
                <w:rFonts w:asciiTheme="minorHAnsi" w:hAnsiTheme="minorHAnsi" w:cstheme="minorHAnsi"/>
                <w:b/>
                <w:bCs/>
                <w:sz w:val="22"/>
                <w:szCs w:val="22"/>
              </w:rPr>
              <w:t>Découpe lettrage su</w:t>
            </w:r>
            <w:r w:rsidR="007F130D">
              <w:rPr>
                <w:rFonts w:asciiTheme="minorHAnsi" w:hAnsiTheme="minorHAnsi" w:cstheme="minorHAnsi"/>
                <w:b/>
                <w:bCs/>
                <w:sz w:val="22"/>
                <w:szCs w:val="22"/>
              </w:rPr>
              <w:t>r MDF ou</w:t>
            </w:r>
            <w:r w:rsidRPr="00BF2D70">
              <w:rPr>
                <w:rFonts w:asciiTheme="minorHAnsi" w:hAnsiTheme="minorHAnsi" w:cstheme="minorHAnsi"/>
                <w:b/>
                <w:bCs/>
                <w:sz w:val="22"/>
                <w:szCs w:val="22"/>
              </w:rPr>
              <w:t xml:space="preserve"> HDF</w:t>
            </w:r>
          </w:p>
          <w:p w14:paraId="76356A76" w14:textId="1518CD36" w:rsidR="00F00204" w:rsidRPr="002471A3" w:rsidRDefault="00F00204" w:rsidP="004646FE">
            <w:pPr>
              <w:pStyle w:val="FirstParagraph"/>
              <w:jc w:val="both"/>
              <w:rPr>
                <w:rFonts w:cstheme="minorHAnsi"/>
                <w:sz w:val="22"/>
                <w:szCs w:val="22"/>
              </w:rPr>
            </w:pPr>
            <w:proofErr w:type="spellStart"/>
            <w:r w:rsidRPr="000B5E27">
              <w:rPr>
                <w:rFonts w:cstheme="minorHAnsi"/>
                <w:sz w:val="22"/>
                <w:szCs w:val="22"/>
              </w:rPr>
              <w:t>Fourniture</w:t>
            </w:r>
            <w:proofErr w:type="spellEnd"/>
            <w:r w:rsidRPr="000B5E27">
              <w:rPr>
                <w:rFonts w:cstheme="minorHAnsi"/>
                <w:sz w:val="22"/>
                <w:szCs w:val="22"/>
              </w:rPr>
              <w:t xml:space="preserve"> et pose d’un support </w:t>
            </w:r>
            <w:proofErr w:type="spellStart"/>
            <w:r w:rsidRPr="000B5E27">
              <w:rPr>
                <w:rFonts w:cstheme="minorHAnsi"/>
                <w:sz w:val="22"/>
                <w:szCs w:val="22"/>
              </w:rPr>
              <w:t>en</w:t>
            </w:r>
            <w:proofErr w:type="spellEnd"/>
            <w:r w:rsidRPr="000B5E27">
              <w:rPr>
                <w:rFonts w:cstheme="minorHAnsi"/>
                <w:sz w:val="22"/>
                <w:szCs w:val="22"/>
              </w:rPr>
              <w:t xml:space="preserve"> </w:t>
            </w:r>
            <w:proofErr w:type="spellStart"/>
            <w:r w:rsidRPr="000B5E27">
              <w:rPr>
                <w:rFonts w:cstheme="minorHAnsi"/>
                <w:sz w:val="22"/>
                <w:szCs w:val="22"/>
              </w:rPr>
              <w:t>panneau</w:t>
            </w:r>
            <w:proofErr w:type="spellEnd"/>
            <w:r w:rsidRPr="000B5E27">
              <w:rPr>
                <w:rFonts w:cstheme="minorHAnsi"/>
                <w:sz w:val="22"/>
                <w:szCs w:val="22"/>
              </w:rPr>
              <w:t xml:space="preserve"> de </w:t>
            </w:r>
            <w:proofErr w:type="spellStart"/>
            <w:r w:rsidRPr="000B5E27">
              <w:rPr>
                <w:rFonts w:cstheme="minorHAnsi"/>
                <w:sz w:val="22"/>
                <w:szCs w:val="22"/>
              </w:rPr>
              <w:t>fibre</w:t>
            </w:r>
            <w:proofErr w:type="spellEnd"/>
            <w:r w:rsidRPr="000B5E27">
              <w:rPr>
                <w:rFonts w:cstheme="minorHAnsi"/>
                <w:sz w:val="22"/>
                <w:szCs w:val="22"/>
              </w:rPr>
              <w:t xml:space="preserve"> </w:t>
            </w:r>
            <w:proofErr w:type="spellStart"/>
            <w:r w:rsidRPr="000B5E27">
              <w:rPr>
                <w:rFonts w:cstheme="minorHAnsi"/>
                <w:sz w:val="22"/>
                <w:szCs w:val="22"/>
              </w:rPr>
              <w:t>en</w:t>
            </w:r>
            <w:proofErr w:type="spellEnd"/>
            <w:r w:rsidRPr="000B5E27">
              <w:rPr>
                <w:rFonts w:cstheme="minorHAnsi"/>
                <w:sz w:val="22"/>
                <w:szCs w:val="22"/>
              </w:rPr>
              <w:t xml:space="preserve"> haute et </w:t>
            </w:r>
            <w:proofErr w:type="spellStart"/>
            <w:r w:rsidRPr="000B5E27">
              <w:rPr>
                <w:rFonts w:cstheme="minorHAnsi"/>
                <w:sz w:val="22"/>
                <w:szCs w:val="22"/>
              </w:rPr>
              <w:t>moyenne</w:t>
            </w:r>
            <w:proofErr w:type="spellEnd"/>
            <w:r w:rsidRPr="000B5E27">
              <w:rPr>
                <w:rFonts w:cstheme="minorHAnsi"/>
                <w:sz w:val="22"/>
                <w:szCs w:val="22"/>
              </w:rPr>
              <w:t xml:space="preserve"> </w:t>
            </w:r>
            <w:proofErr w:type="spellStart"/>
            <w:r w:rsidRPr="000B5E27">
              <w:rPr>
                <w:rFonts w:cstheme="minorHAnsi"/>
                <w:sz w:val="22"/>
                <w:szCs w:val="22"/>
              </w:rPr>
              <w:t>densité</w:t>
            </w:r>
            <w:proofErr w:type="spellEnd"/>
            <w:r w:rsidRPr="000B5E27">
              <w:rPr>
                <w:rFonts w:cstheme="minorHAnsi"/>
                <w:sz w:val="22"/>
                <w:szCs w:val="22"/>
              </w:rPr>
              <w:t xml:space="preserve"> de </w:t>
            </w:r>
            <w:proofErr w:type="spellStart"/>
            <w:r w:rsidRPr="000B5E27">
              <w:rPr>
                <w:rFonts w:cstheme="minorHAnsi"/>
                <w:sz w:val="22"/>
                <w:szCs w:val="22"/>
              </w:rPr>
              <w:t>différentes</w:t>
            </w:r>
            <w:proofErr w:type="spellEnd"/>
            <w:r w:rsidRPr="000B5E27">
              <w:rPr>
                <w:rFonts w:cstheme="minorHAnsi"/>
                <w:sz w:val="22"/>
                <w:szCs w:val="22"/>
              </w:rPr>
              <w:t xml:space="preserve"> format et </w:t>
            </w:r>
            <w:proofErr w:type="spellStart"/>
            <w:r w:rsidRPr="000B5E27">
              <w:rPr>
                <w:rFonts w:cstheme="minorHAnsi"/>
                <w:sz w:val="22"/>
                <w:szCs w:val="22"/>
              </w:rPr>
              <w:t>d’épaisseur</w:t>
            </w:r>
            <w:proofErr w:type="spellEnd"/>
            <w:r w:rsidRPr="000B5E27">
              <w:rPr>
                <w:rFonts w:cstheme="minorHAnsi"/>
                <w:sz w:val="22"/>
                <w:szCs w:val="22"/>
              </w:rPr>
              <w:t xml:space="preserve"> </w:t>
            </w:r>
            <w:proofErr w:type="spellStart"/>
            <w:r w:rsidRPr="000B5E27">
              <w:rPr>
                <w:rFonts w:cstheme="minorHAnsi"/>
                <w:sz w:val="22"/>
                <w:szCs w:val="22"/>
              </w:rPr>
              <w:t>variante</w:t>
            </w:r>
            <w:proofErr w:type="spellEnd"/>
            <w:r w:rsidRPr="000B5E27">
              <w:rPr>
                <w:rFonts w:cstheme="minorHAnsi"/>
                <w:sz w:val="22"/>
                <w:szCs w:val="22"/>
              </w:rPr>
              <w:t xml:space="preserve">, le prix </w:t>
            </w:r>
            <w:proofErr w:type="spellStart"/>
            <w:r w:rsidRPr="000B5E27">
              <w:rPr>
                <w:rFonts w:cstheme="minorHAnsi"/>
                <w:sz w:val="22"/>
                <w:szCs w:val="22"/>
              </w:rPr>
              <w:t>comprend</w:t>
            </w:r>
            <w:proofErr w:type="spellEnd"/>
            <w:r w:rsidRPr="000B5E27">
              <w:rPr>
                <w:rFonts w:cstheme="minorHAnsi"/>
                <w:sz w:val="22"/>
                <w:szCs w:val="22"/>
              </w:rPr>
              <w:t xml:space="preserve"> la </w:t>
            </w:r>
            <w:proofErr w:type="spellStart"/>
            <w:r w:rsidRPr="000B5E27">
              <w:rPr>
                <w:rFonts w:cstheme="minorHAnsi"/>
                <w:sz w:val="22"/>
                <w:szCs w:val="22"/>
              </w:rPr>
              <w:t>découpe</w:t>
            </w:r>
            <w:proofErr w:type="spellEnd"/>
            <w:r w:rsidRPr="000B5E27">
              <w:rPr>
                <w:rFonts w:cstheme="minorHAnsi"/>
                <w:sz w:val="22"/>
                <w:szCs w:val="22"/>
              </w:rPr>
              <w:t xml:space="preserve"> </w:t>
            </w:r>
            <w:proofErr w:type="spellStart"/>
            <w:r w:rsidRPr="000B5E27">
              <w:rPr>
                <w:rFonts w:cstheme="minorHAnsi"/>
                <w:sz w:val="22"/>
                <w:szCs w:val="22"/>
              </w:rPr>
              <w:t>en</w:t>
            </w:r>
            <w:proofErr w:type="spellEnd"/>
            <w:r w:rsidRPr="000B5E27">
              <w:rPr>
                <w:rFonts w:cstheme="minorHAnsi"/>
                <w:sz w:val="22"/>
                <w:szCs w:val="22"/>
              </w:rPr>
              <w:t xml:space="preserve"> machine CNC pour des </w:t>
            </w:r>
            <w:proofErr w:type="spellStart"/>
            <w:r w:rsidRPr="000B5E27">
              <w:rPr>
                <w:rFonts w:cstheme="minorHAnsi"/>
                <w:sz w:val="22"/>
                <w:szCs w:val="22"/>
              </w:rPr>
              <w:t>arrêtes</w:t>
            </w:r>
            <w:proofErr w:type="spellEnd"/>
            <w:r w:rsidRPr="000B5E27">
              <w:rPr>
                <w:rFonts w:cstheme="minorHAnsi"/>
                <w:sz w:val="22"/>
                <w:szCs w:val="22"/>
              </w:rPr>
              <w:t xml:space="preserve"> net, </w:t>
            </w:r>
            <w:proofErr w:type="spellStart"/>
            <w:r w:rsidRPr="000B5E27">
              <w:rPr>
                <w:rFonts w:cstheme="minorHAnsi"/>
                <w:sz w:val="22"/>
                <w:szCs w:val="22"/>
              </w:rPr>
              <w:t>système</w:t>
            </w:r>
            <w:proofErr w:type="spellEnd"/>
            <w:r w:rsidRPr="000B5E27">
              <w:rPr>
                <w:rFonts w:cstheme="minorHAnsi"/>
                <w:sz w:val="22"/>
                <w:szCs w:val="22"/>
              </w:rPr>
              <w:t xml:space="preserve"> de fixation, </w:t>
            </w:r>
            <w:proofErr w:type="spellStart"/>
            <w:r w:rsidRPr="000B5E27">
              <w:rPr>
                <w:rFonts w:cstheme="minorHAnsi"/>
                <w:sz w:val="22"/>
                <w:szCs w:val="22"/>
              </w:rPr>
              <w:t>quincaillerie</w:t>
            </w:r>
            <w:proofErr w:type="spellEnd"/>
            <w:r w:rsidRPr="000B5E27">
              <w:rPr>
                <w:rFonts w:cstheme="minorHAnsi"/>
                <w:sz w:val="22"/>
                <w:szCs w:val="22"/>
              </w:rPr>
              <w:t xml:space="preserve"> et </w:t>
            </w:r>
            <w:proofErr w:type="spellStart"/>
            <w:r w:rsidRPr="000B5E27">
              <w:rPr>
                <w:rFonts w:cstheme="minorHAnsi"/>
                <w:sz w:val="22"/>
                <w:szCs w:val="22"/>
              </w:rPr>
              <w:t>accessoires</w:t>
            </w:r>
            <w:proofErr w:type="spellEnd"/>
            <w:r w:rsidRPr="000B5E27">
              <w:rPr>
                <w:rFonts w:cstheme="minorHAnsi"/>
                <w:sz w:val="22"/>
                <w:szCs w:val="22"/>
              </w:rPr>
              <w:t xml:space="preserve"> et </w:t>
            </w:r>
            <w:proofErr w:type="spellStart"/>
            <w:r w:rsidRPr="000B5E27">
              <w:rPr>
                <w:rFonts w:cstheme="minorHAnsi"/>
                <w:sz w:val="22"/>
                <w:szCs w:val="22"/>
              </w:rPr>
              <w:t>toutes</w:t>
            </w:r>
            <w:proofErr w:type="spellEnd"/>
            <w:r w:rsidRPr="000B5E27">
              <w:rPr>
                <w:rFonts w:cstheme="minorHAnsi"/>
                <w:sz w:val="22"/>
                <w:szCs w:val="22"/>
              </w:rPr>
              <w:t xml:space="preserve"> </w:t>
            </w:r>
            <w:proofErr w:type="spellStart"/>
            <w:r w:rsidRPr="000B5E27">
              <w:rPr>
                <w:rFonts w:cstheme="minorHAnsi"/>
                <w:sz w:val="22"/>
                <w:szCs w:val="22"/>
              </w:rPr>
              <w:t>sujétions</w:t>
            </w:r>
            <w:proofErr w:type="spellEnd"/>
            <w:r w:rsidRPr="000B5E27">
              <w:rPr>
                <w:rFonts w:cstheme="minorHAnsi"/>
                <w:sz w:val="22"/>
                <w:szCs w:val="22"/>
              </w:rPr>
              <w:t xml:space="preserve"> de pose. Les </w:t>
            </w:r>
            <w:proofErr w:type="spellStart"/>
            <w:r w:rsidRPr="000B5E27">
              <w:rPr>
                <w:rFonts w:cstheme="minorHAnsi"/>
                <w:sz w:val="22"/>
                <w:szCs w:val="22"/>
              </w:rPr>
              <w:t>jonctions</w:t>
            </w:r>
            <w:proofErr w:type="spellEnd"/>
            <w:r w:rsidRPr="000B5E27">
              <w:rPr>
                <w:rFonts w:cstheme="minorHAnsi"/>
                <w:sz w:val="22"/>
                <w:szCs w:val="22"/>
              </w:rPr>
              <w:t xml:space="preserve"> entre </w:t>
            </w:r>
            <w:proofErr w:type="spellStart"/>
            <w:r w:rsidRPr="000B5E27">
              <w:rPr>
                <w:rFonts w:cstheme="minorHAnsi"/>
                <w:sz w:val="22"/>
                <w:szCs w:val="22"/>
              </w:rPr>
              <w:t>panneaux</w:t>
            </w:r>
            <w:proofErr w:type="spellEnd"/>
            <w:r w:rsidRPr="000B5E27">
              <w:rPr>
                <w:rFonts w:cstheme="minorHAnsi"/>
                <w:sz w:val="22"/>
                <w:szCs w:val="22"/>
              </w:rPr>
              <w:t xml:space="preserve"> </w:t>
            </w:r>
            <w:proofErr w:type="spellStart"/>
            <w:r w:rsidRPr="000B5E27">
              <w:rPr>
                <w:rFonts w:cstheme="minorHAnsi"/>
                <w:sz w:val="22"/>
                <w:szCs w:val="22"/>
              </w:rPr>
              <w:t>doivent</w:t>
            </w:r>
            <w:proofErr w:type="spellEnd"/>
            <w:r w:rsidRPr="000B5E27">
              <w:rPr>
                <w:rFonts w:cstheme="minorHAnsi"/>
                <w:sz w:val="22"/>
                <w:szCs w:val="22"/>
              </w:rPr>
              <w:t xml:space="preserve"> </w:t>
            </w:r>
            <w:proofErr w:type="spellStart"/>
            <w:r w:rsidRPr="000B5E27">
              <w:rPr>
                <w:rFonts w:cstheme="minorHAnsi"/>
                <w:sz w:val="22"/>
                <w:szCs w:val="22"/>
              </w:rPr>
              <w:t>être</w:t>
            </w:r>
            <w:proofErr w:type="spellEnd"/>
            <w:r w:rsidRPr="000B5E27">
              <w:rPr>
                <w:rFonts w:cstheme="minorHAnsi"/>
                <w:sz w:val="22"/>
                <w:szCs w:val="22"/>
              </w:rPr>
              <w:t xml:space="preserve"> </w:t>
            </w:r>
            <w:proofErr w:type="spellStart"/>
            <w:r w:rsidRPr="000B5E27">
              <w:rPr>
                <w:rFonts w:cstheme="minorHAnsi"/>
                <w:sz w:val="22"/>
                <w:szCs w:val="22"/>
              </w:rPr>
              <w:t>d’une</w:t>
            </w:r>
            <w:proofErr w:type="spellEnd"/>
            <w:r w:rsidRPr="000B5E27">
              <w:rPr>
                <w:rFonts w:cstheme="minorHAnsi"/>
                <w:sz w:val="22"/>
                <w:szCs w:val="22"/>
              </w:rPr>
              <w:t xml:space="preserve"> </w:t>
            </w:r>
            <w:proofErr w:type="spellStart"/>
            <w:r w:rsidRPr="000B5E27">
              <w:rPr>
                <w:rFonts w:cstheme="minorHAnsi"/>
                <w:sz w:val="22"/>
                <w:szCs w:val="22"/>
              </w:rPr>
              <w:t>planéité</w:t>
            </w:r>
            <w:proofErr w:type="spellEnd"/>
            <w:r w:rsidRPr="000B5E27">
              <w:rPr>
                <w:rFonts w:cstheme="minorHAnsi"/>
                <w:sz w:val="22"/>
                <w:szCs w:val="22"/>
              </w:rPr>
              <w:t xml:space="preserve"> </w:t>
            </w:r>
            <w:proofErr w:type="spellStart"/>
            <w:r w:rsidRPr="000B5E27">
              <w:rPr>
                <w:rFonts w:cstheme="minorHAnsi"/>
                <w:sz w:val="22"/>
                <w:szCs w:val="22"/>
              </w:rPr>
              <w:t>parfaite</w:t>
            </w:r>
            <w:proofErr w:type="spellEnd"/>
            <w:r w:rsidRPr="000B5E27">
              <w:rPr>
                <w:rFonts w:cstheme="minorHAnsi"/>
                <w:sz w:val="22"/>
                <w:szCs w:val="22"/>
              </w:rPr>
              <w:t xml:space="preserve"> et </w:t>
            </w:r>
            <w:proofErr w:type="spellStart"/>
            <w:r w:rsidRPr="000B5E27">
              <w:rPr>
                <w:rFonts w:cstheme="minorHAnsi"/>
                <w:sz w:val="22"/>
                <w:szCs w:val="22"/>
              </w:rPr>
              <w:t>rebouchage</w:t>
            </w:r>
            <w:proofErr w:type="spellEnd"/>
            <w:r w:rsidRPr="000B5E27">
              <w:rPr>
                <w:rFonts w:cstheme="minorHAnsi"/>
                <w:sz w:val="22"/>
                <w:szCs w:val="22"/>
              </w:rPr>
              <w:t xml:space="preserve"> </w:t>
            </w:r>
            <w:proofErr w:type="spellStart"/>
            <w:r w:rsidRPr="000B5E27">
              <w:rPr>
                <w:rFonts w:cstheme="minorHAnsi"/>
                <w:sz w:val="22"/>
                <w:szCs w:val="22"/>
              </w:rPr>
              <w:t>en</w:t>
            </w:r>
            <w:proofErr w:type="spellEnd"/>
            <w:r w:rsidRPr="000B5E27">
              <w:rPr>
                <w:rFonts w:cstheme="minorHAnsi"/>
                <w:sz w:val="22"/>
                <w:szCs w:val="22"/>
              </w:rPr>
              <w:t xml:space="preserve"> mastic </w:t>
            </w:r>
            <w:proofErr w:type="spellStart"/>
            <w:r w:rsidRPr="000B5E27">
              <w:rPr>
                <w:rFonts w:cstheme="minorHAnsi"/>
                <w:sz w:val="22"/>
                <w:szCs w:val="22"/>
              </w:rPr>
              <w:t>colle</w:t>
            </w:r>
            <w:proofErr w:type="spellEnd"/>
            <w:r w:rsidRPr="000B5E27">
              <w:rPr>
                <w:rFonts w:cstheme="minorHAnsi"/>
                <w:sz w:val="22"/>
                <w:szCs w:val="22"/>
              </w:rPr>
              <w:t xml:space="preserve">, Le prix </w:t>
            </w:r>
            <w:proofErr w:type="spellStart"/>
            <w:r w:rsidRPr="000B5E27">
              <w:rPr>
                <w:rFonts w:cstheme="minorHAnsi"/>
                <w:sz w:val="22"/>
                <w:szCs w:val="22"/>
              </w:rPr>
              <w:t>comprend</w:t>
            </w:r>
            <w:proofErr w:type="spellEnd"/>
            <w:r w:rsidRPr="000B5E27">
              <w:rPr>
                <w:rFonts w:cstheme="minorHAnsi"/>
                <w:sz w:val="22"/>
                <w:szCs w:val="22"/>
              </w:rPr>
              <w:t xml:space="preserve"> la </w:t>
            </w:r>
            <w:proofErr w:type="spellStart"/>
            <w:r w:rsidRPr="000B5E27">
              <w:rPr>
                <w:rFonts w:cstheme="minorHAnsi"/>
                <w:sz w:val="22"/>
                <w:szCs w:val="22"/>
              </w:rPr>
              <w:t>manutention</w:t>
            </w:r>
            <w:proofErr w:type="spellEnd"/>
            <w:r w:rsidRPr="000B5E27">
              <w:rPr>
                <w:rFonts w:cstheme="minorHAnsi"/>
                <w:sz w:val="22"/>
                <w:szCs w:val="22"/>
              </w:rPr>
              <w:t xml:space="preserve">, la </w:t>
            </w:r>
            <w:proofErr w:type="spellStart"/>
            <w:r w:rsidRPr="000B5E27">
              <w:rPr>
                <w:rFonts w:cstheme="minorHAnsi"/>
                <w:sz w:val="22"/>
                <w:szCs w:val="22"/>
              </w:rPr>
              <w:t>découpe</w:t>
            </w:r>
            <w:proofErr w:type="spellEnd"/>
            <w:r w:rsidRPr="000B5E27">
              <w:rPr>
                <w:rFonts w:cstheme="minorHAnsi"/>
                <w:sz w:val="22"/>
                <w:szCs w:val="22"/>
              </w:rPr>
              <w:t xml:space="preserve">, les chutes. </w:t>
            </w:r>
            <w:proofErr w:type="spellStart"/>
            <w:r w:rsidRPr="00BF2D70">
              <w:rPr>
                <w:rFonts w:cstheme="minorHAnsi"/>
                <w:sz w:val="22"/>
                <w:szCs w:val="22"/>
              </w:rPr>
              <w:t>Echantillon</w:t>
            </w:r>
            <w:proofErr w:type="spellEnd"/>
            <w:r w:rsidRPr="00BF2D70">
              <w:rPr>
                <w:rFonts w:cstheme="minorHAnsi"/>
                <w:sz w:val="22"/>
                <w:szCs w:val="22"/>
              </w:rPr>
              <w:t xml:space="preserve"> à </w:t>
            </w:r>
            <w:proofErr w:type="spellStart"/>
            <w:r w:rsidRPr="00BF2D70">
              <w:rPr>
                <w:rFonts w:cstheme="minorHAnsi"/>
                <w:sz w:val="22"/>
                <w:szCs w:val="22"/>
              </w:rPr>
              <w:t>valider</w:t>
            </w:r>
            <w:proofErr w:type="spellEnd"/>
            <w:r w:rsidRPr="00BF2D70">
              <w:rPr>
                <w:rFonts w:cstheme="minorHAnsi"/>
                <w:sz w:val="22"/>
                <w:szCs w:val="22"/>
              </w:rPr>
              <w:t xml:space="preserve"> par le client. </w:t>
            </w:r>
          </w:p>
        </w:tc>
        <w:tc>
          <w:tcPr>
            <w:tcW w:w="1842" w:type="dxa"/>
          </w:tcPr>
          <w:p w14:paraId="7A42178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48D1D76"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482DFF0" w14:textId="77777777" w:rsidTr="00BE4A65">
        <w:trPr>
          <w:trHeight w:val="20"/>
        </w:trPr>
        <w:tc>
          <w:tcPr>
            <w:tcW w:w="709" w:type="dxa"/>
          </w:tcPr>
          <w:p w14:paraId="353F7A84" w14:textId="5D667DC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12</w:t>
            </w:r>
          </w:p>
        </w:tc>
        <w:tc>
          <w:tcPr>
            <w:tcW w:w="5954" w:type="dxa"/>
          </w:tcPr>
          <w:p w14:paraId="3FF4F851" w14:textId="06918F28" w:rsidR="00F00204" w:rsidRDefault="00F00204" w:rsidP="004646FE">
            <w:pPr>
              <w:jc w:val="both"/>
              <w:rPr>
                <w:rFonts w:asciiTheme="minorHAnsi" w:hAnsiTheme="minorHAnsi" w:cstheme="minorHAnsi"/>
                <w:b/>
                <w:bCs/>
                <w:sz w:val="22"/>
                <w:szCs w:val="22"/>
              </w:rPr>
            </w:pPr>
            <w:r w:rsidRPr="00BF2D70">
              <w:rPr>
                <w:rFonts w:asciiTheme="minorHAnsi" w:hAnsiTheme="minorHAnsi" w:cstheme="minorHAnsi"/>
                <w:b/>
                <w:bCs/>
                <w:sz w:val="22"/>
                <w:szCs w:val="22"/>
              </w:rPr>
              <w:t xml:space="preserve"> Habillage en bois découpé laser</w:t>
            </w:r>
          </w:p>
          <w:p w14:paraId="192D99C5" w14:textId="77777777" w:rsidR="000B5E27" w:rsidRPr="000B5E27" w:rsidRDefault="000B5E27" w:rsidP="004646FE">
            <w:pPr>
              <w:jc w:val="both"/>
              <w:rPr>
                <w:rFonts w:asciiTheme="minorHAnsi" w:hAnsiTheme="minorHAnsi" w:cstheme="minorHAnsi"/>
                <w:b/>
                <w:bCs/>
                <w:sz w:val="22"/>
                <w:szCs w:val="22"/>
              </w:rPr>
            </w:pPr>
          </w:p>
          <w:p w14:paraId="28AB929F" w14:textId="77777777" w:rsidR="000B5E27" w:rsidRPr="000B5E27" w:rsidRDefault="000B5E27" w:rsidP="004646FE">
            <w:pPr>
              <w:jc w:val="both"/>
              <w:rPr>
                <w:rFonts w:asciiTheme="minorHAnsi" w:hAnsiTheme="minorHAnsi" w:cstheme="minorHAnsi"/>
                <w:snapToGrid w:val="0"/>
                <w:sz w:val="22"/>
                <w:szCs w:val="22"/>
              </w:rPr>
            </w:pPr>
            <w:r w:rsidRPr="000B5E27">
              <w:rPr>
                <w:rFonts w:asciiTheme="minorHAnsi" w:hAnsiTheme="minorHAnsi" w:cstheme="minorHAnsi"/>
                <w:snapToGrid w:val="0"/>
                <w:sz w:val="22"/>
                <w:szCs w:val="22"/>
              </w:rPr>
              <w:t>Fourniture et pose d’un revêtement en bois d’essence contrecollé sur support en MDF de 20 mm découpé en laser ou CNC suivant motif, et finition voulu y compris encadrement en bois Coloris et finition au choix de l’architecte.</w:t>
            </w:r>
          </w:p>
          <w:p w14:paraId="1D6FD867" w14:textId="704881E1" w:rsidR="000B5E27" w:rsidRPr="004D1F11" w:rsidRDefault="000B5E27" w:rsidP="004646FE">
            <w:pPr>
              <w:jc w:val="both"/>
              <w:rPr>
                <w:rFonts w:asciiTheme="minorHAnsi" w:hAnsiTheme="minorHAnsi" w:cstheme="minorHAnsi"/>
                <w:b/>
                <w:bCs/>
                <w:sz w:val="22"/>
                <w:szCs w:val="22"/>
                <w:lang w:eastAsia="en-US" w:bidi="ar-MA"/>
              </w:rPr>
            </w:pPr>
          </w:p>
        </w:tc>
        <w:tc>
          <w:tcPr>
            <w:tcW w:w="1842" w:type="dxa"/>
          </w:tcPr>
          <w:p w14:paraId="66CDAEA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BB2F2B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82CA105" w14:textId="77777777" w:rsidTr="00BE4A65">
        <w:trPr>
          <w:trHeight w:val="20"/>
        </w:trPr>
        <w:tc>
          <w:tcPr>
            <w:tcW w:w="709" w:type="dxa"/>
          </w:tcPr>
          <w:p w14:paraId="0BD5F034" w14:textId="59501C0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13</w:t>
            </w:r>
          </w:p>
        </w:tc>
        <w:tc>
          <w:tcPr>
            <w:tcW w:w="5954" w:type="dxa"/>
          </w:tcPr>
          <w:p w14:paraId="4C1CE9CF" w14:textId="730BDE54" w:rsidR="00F00204" w:rsidRPr="000B5E27" w:rsidRDefault="00F00204" w:rsidP="000B5E27">
            <w:pPr>
              <w:pStyle w:val="FirstParagraph"/>
              <w:spacing w:before="0"/>
              <w:jc w:val="both"/>
              <w:rPr>
                <w:rFonts w:cstheme="minorHAnsi"/>
                <w:sz w:val="22"/>
                <w:szCs w:val="22"/>
                <w:lang w:val="fr-FR"/>
              </w:rPr>
            </w:pPr>
            <w:r w:rsidRPr="000B5E27">
              <w:rPr>
                <w:rFonts w:cstheme="minorHAnsi"/>
                <w:b/>
                <w:sz w:val="22"/>
                <w:szCs w:val="22"/>
                <w:lang w:val="fr-FR"/>
              </w:rPr>
              <w:t>Habillage en HPL</w:t>
            </w:r>
            <w:r w:rsidR="000B5E27" w:rsidRPr="000B5E27">
              <w:rPr>
                <w:rFonts w:cstheme="minorHAnsi"/>
                <w:sz w:val="22"/>
                <w:szCs w:val="22"/>
                <w:lang w:val="fr-FR"/>
              </w:rPr>
              <w:t> </w:t>
            </w:r>
          </w:p>
          <w:p w14:paraId="67FE2853" w14:textId="77777777" w:rsidR="000B5E27" w:rsidRPr="000B5E27" w:rsidRDefault="000B5E27" w:rsidP="000B5E27">
            <w:pPr>
              <w:pStyle w:val="Corpsdetexte"/>
              <w:jc w:val="both"/>
              <w:rPr>
                <w:rFonts w:asciiTheme="minorHAnsi" w:hAnsiTheme="minorHAnsi" w:cstheme="minorHAnsi"/>
                <w:sz w:val="22"/>
                <w:szCs w:val="22"/>
              </w:rPr>
            </w:pPr>
            <w:r w:rsidRPr="000B5E27">
              <w:rPr>
                <w:rFonts w:asciiTheme="minorHAnsi" w:hAnsiTheme="minorHAnsi" w:cstheme="minorHAnsi"/>
                <w:sz w:val="22"/>
                <w:szCs w:val="22"/>
              </w:rPr>
              <w:t>Fourniture et pose d’un revêtement mural en panneaux composites posés en bord à bord sans joints apparent par collage directe sur support existant précédemment traité, ou en contre collage sur support MDF de minimum 10mm, les planéités accentuées seront reprises en tasseaux de bois, le prix comprend la colle, la découpe, les baguettes d’angle et toutes accessoires.</w:t>
            </w:r>
          </w:p>
          <w:p w14:paraId="13FAA84F" w14:textId="73D90768" w:rsidR="000B5E27" w:rsidRPr="000B5E27" w:rsidRDefault="000B5E27" w:rsidP="000B5E27">
            <w:pPr>
              <w:pStyle w:val="Corpsdetexte"/>
              <w:jc w:val="both"/>
              <w:rPr>
                <w:rFonts w:asciiTheme="minorHAnsi" w:hAnsiTheme="minorHAnsi" w:cstheme="minorHAnsi"/>
                <w:sz w:val="22"/>
                <w:szCs w:val="22"/>
                <w:lang w:eastAsia="en-US"/>
              </w:rPr>
            </w:pPr>
          </w:p>
        </w:tc>
        <w:tc>
          <w:tcPr>
            <w:tcW w:w="1842" w:type="dxa"/>
          </w:tcPr>
          <w:p w14:paraId="1217A70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06EB61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11D483B" w14:textId="77777777" w:rsidTr="00BE4A65">
        <w:trPr>
          <w:trHeight w:val="20"/>
        </w:trPr>
        <w:tc>
          <w:tcPr>
            <w:tcW w:w="709" w:type="dxa"/>
          </w:tcPr>
          <w:p w14:paraId="5329FCA8" w14:textId="78013D9A" w:rsidR="00F00204" w:rsidRPr="00134ACE" w:rsidRDefault="00F00204" w:rsidP="00F00204">
            <w:pPr>
              <w:jc w:val="center"/>
              <w:rPr>
                <w:rFonts w:asciiTheme="minorHAnsi" w:hAnsiTheme="minorHAnsi" w:cstheme="minorHAnsi"/>
                <w:sz w:val="22"/>
                <w:szCs w:val="22"/>
              </w:rPr>
            </w:pPr>
            <w:r>
              <w:t>14</w:t>
            </w:r>
          </w:p>
        </w:tc>
        <w:tc>
          <w:tcPr>
            <w:tcW w:w="5954" w:type="dxa"/>
          </w:tcPr>
          <w:p w14:paraId="7769F515" w14:textId="77777777" w:rsidR="00F00204" w:rsidRPr="000B5E27" w:rsidRDefault="00F00204" w:rsidP="000B5E27">
            <w:pPr>
              <w:pStyle w:val="FirstParagraph"/>
              <w:spacing w:before="0"/>
              <w:rPr>
                <w:rFonts w:cstheme="minorHAnsi"/>
                <w:b/>
                <w:sz w:val="22"/>
                <w:szCs w:val="22"/>
                <w:lang w:val="fr-FR"/>
              </w:rPr>
            </w:pPr>
            <w:r w:rsidRPr="000B5E27">
              <w:rPr>
                <w:rFonts w:cstheme="minorHAnsi"/>
                <w:b/>
                <w:sz w:val="22"/>
                <w:szCs w:val="22"/>
                <w:lang w:val="fr-FR"/>
              </w:rPr>
              <w:t xml:space="preserve">Habillage en panneau </w:t>
            </w:r>
            <w:proofErr w:type="spellStart"/>
            <w:r w:rsidRPr="000B5E27">
              <w:rPr>
                <w:rFonts w:cstheme="minorHAnsi"/>
                <w:b/>
                <w:sz w:val="22"/>
                <w:szCs w:val="22"/>
                <w:lang w:val="fr-FR"/>
              </w:rPr>
              <w:t>waves</w:t>
            </w:r>
            <w:proofErr w:type="spellEnd"/>
          </w:p>
          <w:p w14:paraId="3A76485B"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 xml:space="preserve">Fourniture et mise en œuvre d’un habillage décoratif mural ou de surface en panneau composite ou résine aspect métal brossé avec motif </w:t>
            </w:r>
            <w:proofErr w:type="spellStart"/>
            <w:r>
              <w:rPr>
                <w:rFonts w:cstheme="minorHAnsi"/>
                <w:sz w:val="22"/>
                <w:szCs w:val="22"/>
                <w:lang w:val="fr-FR"/>
              </w:rPr>
              <w:t>wavy</w:t>
            </w:r>
            <w:proofErr w:type="spellEnd"/>
            <w:r>
              <w:rPr>
                <w:rFonts w:cstheme="minorHAnsi"/>
                <w:sz w:val="22"/>
                <w:szCs w:val="22"/>
                <w:lang w:val="fr-FR"/>
              </w:rPr>
              <w:t xml:space="preserve"> </w:t>
            </w:r>
            <w:r w:rsidRPr="00504D16">
              <w:rPr>
                <w:rFonts w:cstheme="minorHAnsi"/>
                <w:sz w:val="22"/>
                <w:szCs w:val="22"/>
                <w:lang w:val="fr-FR"/>
              </w:rPr>
              <w:t xml:space="preserve">en relief, </w:t>
            </w:r>
            <w:r>
              <w:rPr>
                <w:rFonts w:cstheme="minorHAnsi"/>
                <w:sz w:val="22"/>
                <w:szCs w:val="22"/>
                <w:lang w:val="fr-FR"/>
              </w:rPr>
              <w:t>épaisseur varie entre 8 et 20 mm</w:t>
            </w:r>
          </w:p>
          <w:p w14:paraId="66C2A7AB"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Les panneaux devront présenter les caractéristiques suivantes :</w:t>
            </w:r>
          </w:p>
          <w:p w14:paraId="54A73871"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Aspect visuel effet métal, finition aluminium brossé, inox ou bronze selon échantillon validé,</w:t>
            </w:r>
          </w:p>
          <w:p w14:paraId="2E2D216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Motif ondulé en relief type « vague d’eau », usiné ou moulé,</w:t>
            </w:r>
          </w:p>
          <w:p w14:paraId="1467BB99"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Épaisseur totale : 8 mm, tolérance ± 0,5 mm,</w:t>
            </w:r>
          </w:p>
          <w:p w14:paraId="6A94991F"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lastRenderedPageBreak/>
              <w:t>Structure rigide, type MDF hydrofuge plaqué, résine minérale, ou panneau composite décoratif selon choix esthétique et usage (mural, mobilier, habillage de comptoir, etc.),</w:t>
            </w:r>
          </w:p>
          <w:p w14:paraId="61C33179"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Traitement de surface : protection anti-UV et anti-rayures, finition mate ou satinée,</w:t>
            </w:r>
          </w:p>
          <w:p w14:paraId="184DC86D" w14:textId="77777777" w:rsidR="000B5E27" w:rsidRDefault="000B5E27" w:rsidP="000B5E27">
            <w:pPr>
              <w:pStyle w:val="FirstParagraph"/>
              <w:jc w:val="both"/>
              <w:rPr>
                <w:rFonts w:cstheme="minorHAnsi"/>
                <w:sz w:val="22"/>
                <w:szCs w:val="22"/>
                <w:lang w:val="fr-FR"/>
              </w:rPr>
            </w:pPr>
            <w:r w:rsidRPr="00504D16">
              <w:rPr>
                <w:rFonts w:cstheme="minorHAnsi"/>
                <w:sz w:val="22"/>
                <w:szCs w:val="22"/>
                <w:lang w:val="fr-FR"/>
              </w:rPr>
              <w:t>Résistance à l’humidité : adaptée à une pose en pièce sèche ou humide selon type de matériau retenu.</w:t>
            </w:r>
          </w:p>
          <w:p w14:paraId="7B0EAC6D"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pose comprend :</w:t>
            </w:r>
          </w:p>
          <w:p w14:paraId="7CF9BF97"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prise de mesures précises sur site,</w:t>
            </w:r>
          </w:p>
          <w:p w14:paraId="1437F693"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découpe sur mesure,</w:t>
            </w:r>
          </w:p>
          <w:p w14:paraId="41FB1C7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fixation mécanique ou collée (colle polymère, adhésif double face haute performance ou clips invisibles),</w:t>
            </w:r>
          </w:p>
          <w:p w14:paraId="59803B34"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Les finitions en périphérie (profilé, joint, couvre-joint si nécessaire),</w:t>
            </w:r>
          </w:p>
          <w:p w14:paraId="276C0D4A" w14:textId="77777777" w:rsidR="000B5E27" w:rsidRPr="00504D16" w:rsidRDefault="000B5E27" w:rsidP="000B5E27">
            <w:pPr>
              <w:pStyle w:val="FirstParagraph"/>
              <w:jc w:val="both"/>
              <w:rPr>
                <w:rFonts w:cstheme="minorHAnsi"/>
                <w:sz w:val="22"/>
                <w:szCs w:val="22"/>
                <w:lang w:val="fr-FR"/>
              </w:rPr>
            </w:pPr>
            <w:r w:rsidRPr="00504D16">
              <w:rPr>
                <w:rFonts w:cstheme="minorHAnsi"/>
                <w:sz w:val="22"/>
                <w:szCs w:val="22"/>
                <w:lang w:val="fr-FR"/>
              </w:rPr>
              <w:t>La protection du parement jusqu’à réception du chantier.</w:t>
            </w:r>
          </w:p>
          <w:p w14:paraId="774689B9" w14:textId="77777777" w:rsidR="000B5E27" w:rsidRDefault="000B5E27" w:rsidP="000B5E27">
            <w:pPr>
              <w:jc w:val="both"/>
              <w:rPr>
                <w:rFonts w:cstheme="minorHAnsi"/>
                <w:sz w:val="22"/>
                <w:szCs w:val="22"/>
              </w:rPr>
            </w:pPr>
            <w:r w:rsidRPr="00BF2D70">
              <w:rPr>
                <w:rFonts w:cstheme="minorHAnsi"/>
                <w:sz w:val="22"/>
                <w:szCs w:val="22"/>
              </w:rPr>
              <w:t>Le prix inclut la fourniture, la découpe, les fixations, la pose, ainsi que les éventuels accessoires de finition.</w:t>
            </w:r>
          </w:p>
          <w:p w14:paraId="6BBA3685" w14:textId="62A53833" w:rsidR="00F00204" w:rsidRPr="004D1F11" w:rsidRDefault="00F00204" w:rsidP="00F00204">
            <w:pPr>
              <w:rPr>
                <w:rFonts w:asciiTheme="minorHAnsi" w:eastAsiaTheme="minorHAnsi" w:hAnsiTheme="minorHAnsi" w:cstheme="minorHAnsi"/>
                <w:sz w:val="22"/>
                <w:szCs w:val="22"/>
                <w:lang w:eastAsia="en-US"/>
              </w:rPr>
            </w:pPr>
          </w:p>
        </w:tc>
        <w:tc>
          <w:tcPr>
            <w:tcW w:w="1842" w:type="dxa"/>
          </w:tcPr>
          <w:p w14:paraId="61CA78D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F899E0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7A6D11D" w14:textId="77777777" w:rsidTr="00BE4A65">
        <w:trPr>
          <w:trHeight w:val="20"/>
        </w:trPr>
        <w:tc>
          <w:tcPr>
            <w:tcW w:w="709" w:type="dxa"/>
          </w:tcPr>
          <w:p w14:paraId="0B68FBBE" w14:textId="259BE7E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15</w:t>
            </w:r>
          </w:p>
        </w:tc>
        <w:tc>
          <w:tcPr>
            <w:tcW w:w="5954" w:type="dxa"/>
          </w:tcPr>
          <w:p w14:paraId="7F731040" w14:textId="77777777" w:rsidR="00F00204" w:rsidRPr="00373A92" w:rsidRDefault="00F00204" w:rsidP="00F00204">
            <w:pPr>
              <w:pStyle w:val="Corpsdetexte"/>
              <w:rPr>
                <w:rFonts w:asciiTheme="minorHAnsi" w:hAnsiTheme="minorHAnsi" w:cstheme="minorHAnsi"/>
                <w:sz w:val="22"/>
                <w:szCs w:val="22"/>
              </w:rPr>
            </w:pPr>
            <w:r w:rsidRPr="00373A92">
              <w:rPr>
                <w:rFonts w:asciiTheme="minorHAnsi" w:hAnsiTheme="minorHAnsi" w:cstheme="minorHAnsi"/>
                <w:b/>
                <w:sz w:val="22"/>
                <w:szCs w:val="22"/>
              </w:rPr>
              <w:t>Habillage en découpe vinyle imprimé</w:t>
            </w:r>
            <w:r w:rsidRPr="00373A92">
              <w:rPr>
                <w:rFonts w:asciiTheme="minorHAnsi" w:hAnsiTheme="minorHAnsi" w:cstheme="minorHAnsi"/>
                <w:sz w:val="22"/>
                <w:szCs w:val="22"/>
              </w:rPr>
              <w:t xml:space="preserve"> </w:t>
            </w:r>
          </w:p>
          <w:p w14:paraId="7C43687F" w14:textId="77777777" w:rsidR="00F00204" w:rsidRPr="00373A92" w:rsidRDefault="00F00204" w:rsidP="00F00204">
            <w:pPr>
              <w:pStyle w:val="Corpsdetexte"/>
              <w:rPr>
                <w:rFonts w:asciiTheme="minorHAnsi" w:hAnsiTheme="minorHAnsi" w:cstheme="minorHAnsi"/>
                <w:sz w:val="22"/>
                <w:szCs w:val="22"/>
              </w:rPr>
            </w:pPr>
          </w:p>
          <w:p w14:paraId="2F693374" w14:textId="77777777" w:rsidR="000B5E27" w:rsidRDefault="000B5E27" w:rsidP="000B5E27">
            <w:pPr>
              <w:pStyle w:val="Corpsdetexte"/>
              <w:jc w:val="both"/>
              <w:rPr>
                <w:rFonts w:asciiTheme="minorHAnsi" w:hAnsiTheme="minorHAnsi" w:cstheme="minorHAnsi"/>
                <w:sz w:val="22"/>
                <w:szCs w:val="22"/>
              </w:rPr>
            </w:pPr>
            <w:r w:rsidRPr="00373A92">
              <w:rPr>
                <w:rFonts w:asciiTheme="minorHAnsi" w:hAnsiTheme="minorHAnsi" w:cstheme="minorHAnsi"/>
                <w:sz w:val="22"/>
                <w:szCs w:val="22"/>
              </w:rPr>
              <w:t>Fourniture et pose d’un habillage en impression numérique HD découpé sur vinyle, le prix comprend la préparation du support la pose et la fixation par point d</w:t>
            </w:r>
            <w:r>
              <w:rPr>
                <w:rFonts w:asciiTheme="minorHAnsi" w:hAnsiTheme="minorHAnsi" w:cstheme="minorHAnsi"/>
                <w:sz w:val="22"/>
                <w:szCs w:val="22"/>
              </w:rPr>
              <w:t xml:space="preserve">e repérage </w:t>
            </w:r>
            <w:r w:rsidRPr="00373A92">
              <w:rPr>
                <w:rFonts w:asciiTheme="minorHAnsi" w:hAnsiTheme="minorHAnsi" w:cstheme="minorHAnsi"/>
                <w:sz w:val="22"/>
                <w:szCs w:val="22"/>
              </w:rPr>
              <w:t xml:space="preserve">ou par collage. </w:t>
            </w:r>
          </w:p>
          <w:p w14:paraId="3110B122" w14:textId="691C5844" w:rsidR="00F00204" w:rsidRPr="004D1F11" w:rsidRDefault="00F00204" w:rsidP="00F00204">
            <w:pPr>
              <w:rPr>
                <w:rFonts w:asciiTheme="minorHAnsi" w:hAnsiTheme="minorHAnsi" w:cstheme="minorHAnsi"/>
                <w:b/>
                <w:bCs/>
                <w:sz w:val="22"/>
                <w:szCs w:val="22"/>
                <w:lang w:eastAsia="en-US" w:bidi="ar-MA"/>
              </w:rPr>
            </w:pPr>
          </w:p>
        </w:tc>
        <w:tc>
          <w:tcPr>
            <w:tcW w:w="1842" w:type="dxa"/>
          </w:tcPr>
          <w:p w14:paraId="686828C9"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EF1932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30EC59B9" w14:textId="77777777" w:rsidTr="00BE4A65">
        <w:trPr>
          <w:trHeight w:val="20"/>
        </w:trPr>
        <w:tc>
          <w:tcPr>
            <w:tcW w:w="709" w:type="dxa"/>
          </w:tcPr>
          <w:p w14:paraId="45B12020" w14:textId="3D628D77" w:rsidR="00F00204" w:rsidRDefault="00F00204" w:rsidP="00F00204">
            <w:pPr>
              <w:jc w:val="center"/>
              <w:rPr>
                <w:rFonts w:asciiTheme="minorHAnsi" w:hAnsiTheme="minorHAnsi" w:cstheme="minorHAnsi"/>
                <w:sz w:val="22"/>
                <w:szCs w:val="22"/>
              </w:rPr>
            </w:pPr>
            <w:r>
              <w:rPr>
                <w:rFonts w:asciiTheme="minorHAnsi" w:hAnsiTheme="minorHAnsi" w:cstheme="minorHAnsi"/>
                <w:sz w:val="22"/>
                <w:szCs w:val="22"/>
              </w:rPr>
              <w:t>16</w:t>
            </w:r>
          </w:p>
        </w:tc>
        <w:tc>
          <w:tcPr>
            <w:tcW w:w="5954" w:type="dxa"/>
          </w:tcPr>
          <w:p w14:paraId="08D9F1AA" w14:textId="38A39E13" w:rsidR="00F00204" w:rsidRDefault="00F00204" w:rsidP="00F00204">
            <w:pPr>
              <w:pStyle w:val="Corpsdetexte"/>
              <w:rPr>
                <w:rFonts w:asciiTheme="minorHAnsi" w:hAnsiTheme="minorHAnsi" w:cstheme="minorHAnsi"/>
                <w:sz w:val="22"/>
                <w:szCs w:val="22"/>
              </w:rPr>
            </w:pPr>
            <w:r w:rsidRPr="00373A92">
              <w:rPr>
                <w:rFonts w:asciiTheme="minorHAnsi" w:hAnsiTheme="minorHAnsi" w:cstheme="minorHAnsi"/>
                <w:b/>
                <w:sz w:val="22"/>
                <w:szCs w:val="22"/>
              </w:rPr>
              <w:t xml:space="preserve">Habillage intégral en vinyle </w:t>
            </w:r>
            <w:r w:rsidRPr="00373A92">
              <w:rPr>
                <w:rFonts w:asciiTheme="minorHAnsi" w:hAnsiTheme="minorHAnsi" w:cstheme="minorHAnsi"/>
                <w:sz w:val="22"/>
                <w:szCs w:val="22"/>
              </w:rPr>
              <w:t xml:space="preserve"> </w:t>
            </w:r>
          </w:p>
          <w:p w14:paraId="77F40B83" w14:textId="77777777" w:rsidR="000B5E27" w:rsidRPr="00373A92" w:rsidRDefault="000B5E27" w:rsidP="00F00204">
            <w:pPr>
              <w:pStyle w:val="Corpsdetexte"/>
              <w:rPr>
                <w:rFonts w:asciiTheme="minorHAnsi" w:hAnsiTheme="minorHAnsi" w:cstheme="minorHAnsi"/>
                <w:sz w:val="22"/>
                <w:szCs w:val="22"/>
              </w:rPr>
            </w:pPr>
          </w:p>
          <w:p w14:paraId="5A516F8D" w14:textId="77777777" w:rsidR="000B5E27" w:rsidRPr="00373A92" w:rsidRDefault="000B5E27" w:rsidP="000B5E27">
            <w:pPr>
              <w:pStyle w:val="Corpsdetexte"/>
              <w:jc w:val="both"/>
              <w:rPr>
                <w:rFonts w:asciiTheme="minorHAnsi" w:hAnsiTheme="minorHAnsi" w:cstheme="minorHAnsi"/>
                <w:sz w:val="22"/>
                <w:szCs w:val="22"/>
              </w:rPr>
            </w:pPr>
            <w:r w:rsidRPr="00373A92">
              <w:rPr>
                <w:rFonts w:asciiTheme="minorHAnsi" w:hAnsiTheme="minorHAnsi" w:cstheme="minorHAnsi"/>
                <w:sz w:val="22"/>
                <w:szCs w:val="22"/>
              </w:rPr>
              <w:t xml:space="preserve">Fourniture et pose d’un habillage en impression numérique HD sur vinyle, le prix comprend la préparation du support la pose et la fixation par point d’accrochage ou par collage. </w:t>
            </w:r>
          </w:p>
          <w:p w14:paraId="1040FA82" w14:textId="220BF208" w:rsidR="00F00204" w:rsidRPr="004D1F11" w:rsidRDefault="00F00204" w:rsidP="00F00204">
            <w:pPr>
              <w:rPr>
                <w:rFonts w:asciiTheme="minorHAnsi" w:hAnsiTheme="minorHAnsi" w:cstheme="minorHAnsi"/>
                <w:b/>
                <w:sz w:val="22"/>
                <w:szCs w:val="22"/>
              </w:rPr>
            </w:pPr>
          </w:p>
        </w:tc>
        <w:tc>
          <w:tcPr>
            <w:tcW w:w="1842" w:type="dxa"/>
          </w:tcPr>
          <w:p w14:paraId="27D6F5C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C9F1DF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871B894" w14:textId="77777777" w:rsidTr="00BE4A65">
        <w:trPr>
          <w:trHeight w:val="20"/>
        </w:trPr>
        <w:tc>
          <w:tcPr>
            <w:tcW w:w="709" w:type="dxa"/>
          </w:tcPr>
          <w:p w14:paraId="763AED10" w14:textId="04BAEDE9"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17</w:t>
            </w:r>
          </w:p>
        </w:tc>
        <w:tc>
          <w:tcPr>
            <w:tcW w:w="5954" w:type="dxa"/>
          </w:tcPr>
          <w:p w14:paraId="16E279B2" w14:textId="77777777" w:rsidR="00F00204" w:rsidRPr="004646FE" w:rsidRDefault="00F00204" w:rsidP="004646FE">
            <w:pPr>
              <w:pStyle w:val="Corpsdetexte"/>
              <w:jc w:val="both"/>
              <w:rPr>
                <w:rFonts w:asciiTheme="minorHAnsi" w:hAnsiTheme="minorHAnsi" w:cstheme="minorHAnsi"/>
                <w:sz w:val="22"/>
                <w:szCs w:val="22"/>
              </w:rPr>
            </w:pPr>
            <w:r w:rsidRPr="004646FE">
              <w:rPr>
                <w:rFonts w:asciiTheme="minorHAnsi" w:hAnsiTheme="minorHAnsi" w:cstheme="minorHAnsi"/>
                <w:b/>
                <w:sz w:val="22"/>
                <w:szCs w:val="22"/>
              </w:rPr>
              <w:t>Habillage en bois OSB</w:t>
            </w:r>
            <w:r w:rsidRPr="004646FE">
              <w:rPr>
                <w:rFonts w:asciiTheme="minorHAnsi" w:hAnsiTheme="minorHAnsi" w:cstheme="minorHAnsi"/>
                <w:sz w:val="22"/>
                <w:szCs w:val="22"/>
              </w:rPr>
              <w:t> :</w:t>
            </w:r>
          </w:p>
          <w:p w14:paraId="096365C7" w14:textId="77777777" w:rsidR="00F00204" w:rsidRPr="004646FE" w:rsidRDefault="00F00204" w:rsidP="004646FE">
            <w:pPr>
              <w:pStyle w:val="Corpsdetexte"/>
              <w:jc w:val="both"/>
              <w:rPr>
                <w:rFonts w:asciiTheme="minorHAnsi" w:hAnsiTheme="minorHAnsi" w:cstheme="minorHAnsi"/>
                <w:sz w:val="22"/>
                <w:szCs w:val="22"/>
              </w:rPr>
            </w:pPr>
          </w:p>
          <w:p w14:paraId="3F2015A5" w14:textId="303B8137" w:rsidR="000B5E27" w:rsidRPr="004646FE" w:rsidRDefault="000B5E27" w:rsidP="004646FE">
            <w:pPr>
              <w:pStyle w:val="Corpsdetexte"/>
              <w:jc w:val="both"/>
              <w:rPr>
                <w:rFonts w:asciiTheme="minorHAnsi" w:hAnsiTheme="minorHAnsi" w:cstheme="minorHAnsi"/>
                <w:sz w:val="22"/>
                <w:szCs w:val="22"/>
              </w:rPr>
            </w:pPr>
            <w:r w:rsidRPr="004646FE">
              <w:rPr>
                <w:rFonts w:asciiTheme="minorHAnsi" w:hAnsiTheme="minorHAnsi" w:cstheme="minorHAnsi"/>
                <w:sz w:val="22"/>
                <w:szCs w:val="22"/>
              </w:rPr>
              <w:t xml:space="preserve">Fourniture et pose d’un revêtement en bois reconstitué OSB réalisé en panneau de recyclage y compris structure de pose métallique ou en tasseau de bois, le prix comprend également la finition en vernis polyester. </w:t>
            </w:r>
          </w:p>
          <w:p w14:paraId="597D014A" w14:textId="020CC64C" w:rsidR="00F00204" w:rsidRPr="004646FE" w:rsidRDefault="00F00204" w:rsidP="004646FE">
            <w:pPr>
              <w:jc w:val="both"/>
              <w:rPr>
                <w:rFonts w:asciiTheme="minorHAnsi" w:hAnsiTheme="minorHAnsi" w:cstheme="minorHAnsi"/>
                <w:b/>
                <w:sz w:val="22"/>
                <w:szCs w:val="22"/>
              </w:rPr>
            </w:pPr>
          </w:p>
        </w:tc>
        <w:tc>
          <w:tcPr>
            <w:tcW w:w="1842" w:type="dxa"/>
          </w:tcPr>
          <w:p w14:paraId="2BA75C1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E856B0C"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2832164" w14:textId="77777777" w:rsidTr="00BE4A65">
        <w:trPr>
          <w:trHeight w:val="20"/>
        </w:trPr>
        <w:tc>
          <w:tcPr>
            <w:tcW w:w="709" w:type="dxa"/>
          </w:tcPr>
          <w:p w14:paraId="3DC2F350" w14:textId="587B925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18</w:t>
            </w:r>
          </w:p>
        </w:tc>
        <w:tc>
          <w:tcPr>
            <w:tcW w:w="5954" w:type="dxa"/>
          </w:tcPr>
          <w:p w14:paraId="4BFE3C90" w14:textId="464C0636" w:rsidR="00F00204" w:rsidRPr="004646FE" w:rsidRDefault="00F00204" w:rsidP="004646FE">
            <w:pPr>
              <w:pStyle w:val="FirstParagraph"/>
              <w:spacing w:before="0"/>
              <w:jc w:val="both"/>
              <w:rPr>
                <w:rFonts w:cstheme="minorHAnsi"/>
                <w:sz w:val="22"/>
                <w:szCs w:val="22"/>
                <w:lang w:val="fr-FR"/>
              </w:rPr>
            </w:pPr>
            <w:r w:rsidRPr="004646FE">
              <w:rPr>
                <w:rFonts w:cstheme="minorHAnsi"/>
                <w:b/>
                <w:sz w:val="22"/>
                <w:szCs w:val="22"/>
                <w:lang w:val="fr-FR"/>
              </w:rPr>
              <w:t>Habillage en végétation stabilisée</w:t>
            </w:r>
            <w:r w:rsidR="000B5E27" w:rsidRPr="004646FE">
              <w:rPr>
                <w:rFonts w:cstheme="minorHAnsi"/>
                <w:sz w:val="22"/>
                <w:szCs w:val="22"/>
                <w:lang w:val="fr-FR"/>
              </w:rPr>
              <w:t> </w:t>
            </w:r>
          </w:p>
          <w:p w14:paraId="6CE7FDDC" w14:textId="77777777" w:rsidR="00F00204" w:rsidRPr="004646FE" w:rsidRDefault="000B5E27" w:rsidP="004646FE">
            <w:pPr>
              <w:pStyle w:val="Corpsdetexte"/>
              <w:jc w:val="both"/>
              <w:rPr>
                <w:rFonts w:asciiTheme="minorHAnsi" w:hAnsiTheme="minorHAnsi" w:cstheme="minorHAnsi"/>
                <w:color w:val="000000"/>
                <w:sz w:val="22"/>
                <w:szCs w:val="22"/>
              </w:rPr>
            </w:pPr>
            <w:r w:rsidRPr="004646FE">
              <w:rPr>
                <w:rFonts w:asciiTheme="minorHAnsi" w:hAnsiTheme="minorHAnsi" w:cstheme="minorHAnsi"/>
                <w:sz w:val="22"/>
                <w:szCs w:val="22"/>
              </w:rPr>
              <w:t xml:space="preserve">Fourniture et pose d’un mur végétal composé de mousse et/ou plante et de feuillage stabilisé en différents forme et coloris, y compris support de fixation en pvc expansé et/ou cadre périphérique ou équivalent. Composition </w:t>
            </w:r>
            <w:r w:rsidRPr="004646FE">
              <w:rPr>
                <w:rFonts w:asciiTheme="minorHAnsi" w:hAnsiTheme="minorHAnsi" w:cstheme="minorHAnsi"/>
                <w:color w:val="000000"/>
                <w:sz w:val="22"/>
                <w:szCs w:val="22"/>
              </w:rPr>
              <w:t>au choix de l’architecte.</w:t>
            </w:r>
          </w:p>
          <w:p w14:paraId="1A60EAE4" w14:textId="4A20F1C5" w:rsidR="000B5E27" w:rsidRPr="004646FE" w:rsidRDefault="000B5E27" w:rsidP="004646FE">
            <w:pPr>
              <w:pStyle w:val="Corpsdetexte"/>
              <w:jc w:val="both"/>
              <w:rPr>
                <w:rFonts w:asciiTheme="minorHAnsi" w:hAnsiTheme="minorHAnsi" w:cstheme="minorHAnsi"/>
                <w:sz w:val="22"/>
                <w:szCs w:val="22"/>
                <w:lang w:eastAsia="en-US"/>
              </w:rPr>
            </w:pPr>
          </w:p>
        </w:tc>
        <w:tc>
          <w:tcPr>
            <w:tcW w:w="1842" w:type="dxa"/>
          </w:tcPr>
          <w:p w14:paraId="131FDB7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8320A6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3644152" w14:textId="77777777" w:rsidTr="00BE4A65">
        <w:trPr>
          <w:trHeight w:val="20"/>
        </w:trPr>
        <w:tc>
          <w:tcPr>
            <w:tcW w:w="709" w:type="dxa"/>
          </w:tcPr>
          <w:p w14:paraId="5BA4E84C" w14:textId="3B6CF755"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19</w:t>
            </w:r>
          </w:p>
        </w:tc>
        <w:tc>
          <w:tcPr>
            <w:tcW w:w="5954" w:type="dxa"/>
          </w:tcPr>
          <w:p w14:paraId="24A665C0"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plâtre 3D</w:t>
            </w:r>
          </w:p>
          <w:p w14:paraId="1E9A3265" w14:textId="77777777" w:rsidR="00F00204" w:rsidRPr="00504D16" w:rsidRDefault="00F00204" w:rsidP="00F00204">
            <w:pPr>
              <w:rPr>
                <w:rFonts w:asciiTheme="minorHAnsi" w:hAnsiTheme="minorHAnsi" w:cstheme="minorHAnsi"/>
                <w:b/>
                <w:sz w:val="6"/>
                <w:szCs w:val="6"/>
              </w:rPr>
            </w:pPr>
          </w:p>
          <w:p w14:paraId="4BDC64D7"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habillage en plâtre </w:t>
            </w:r>
            <w:r>
              <w:rPr>
                <w:rFonts w:asciiTheme="minorHAnsi" w:hAnsiTheme="minorHAnsi" w:cstheme="minorHAnsi"/>
                <w:sz w:val="22"/>
                <w:szCs w:val="22"/>
              </w:rPr>
              <w:t xml:space="preserve">(staff) </w:t>
            </w:r>
            <w:r w:rsidRPr="004D1F11">
              <w:rPr>
                <w:rFonts w:asciiTheme="minorHAnsi" w:hAnsiTheme="minorHAnsi" w:cstheme="minorHAnsi"/>
                <w:sz w:val="22"/>
                <w:szCs w:val="22"/>
              </w:rPr>
              <w:t>à motif en relief. Le prix comprend la fourniture, la découpe, les chutes ainsi que tout sujétions, l’échantillon a validé par l’architecte</w:t>
            </w:r>
            <w:r>
              <w:rPr>
                <w:rFonts w:asciiTheme="minorHAnsi" w:hAnsiTheme="minorHAnsi" w:cstheme="minorHAnsi"/>
                <w:sz w:val="22"/>
                <w:szCs w:val="22"/>
              </w:rPr>
              <w:t>.</w:t>
            </w:r>
          </w:p>
          <w:p w14:paraId="57CABDCD" w14:textId="14DC7C2E" w:rsidR="00F00204" w:rsidRPr="00763D7A" w:rsidRDefault="00F00204" w:rsidP="00F00204">
            <w:pPr>
              <w:rPr>
                <w:rFonts w:asciiTheme="minorHAnsi" w:hAnsiTheme="minorHAnsi" w:cstheme="minorHAnsi"/>
                <w:sz w:val="22"/>
                <w:szCs w:val="22"/>
              </w:rPr>
            </w:pPr>
          </w:p>
        </w:tc>
        <w:tc>
          <w:tcPr>
            <w:tcW w:w="1842" w:type="dxa"/>
          </w:tcPr>
          <w:p w14:paraId="17E04C9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2E83FD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249988C" w14:textId="77777777" w:rsidTr="00BE4A65">
        <w:trPr>
          <w:trHeight w:val="20"/>
        </w:trPr>
        <w:tc>
          <w:tcPr>
            <w:tcW w:w="709" w:type="dxa"/>
          </w:tcPr>
          <w:p w14:paraId="182ADD54" w14:textId="49E9D145"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20</w:t>
            </w:r>
          </w:p>
        </w:tc>
        <w:tc>
          <w:tcPr>
            <w:tcW w:w="5954" w:type="dxa"/>
          </w:tcPr>
          <w:p w14:paraId="7B2818BE"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liège</w:t>
            </w:r>
          </w:p>
          <w:p w14:paraId="4C4A2AC8" w14:textId="77777777" w:rsidR="00F00204" w:rsidRPr="00504D16" w:rsidRDefault="00F00204" w:rsidP="00F00204">
            <w:pPr>
              <w:rPr>
                <w:rFonts w:asciiTheme="minorHAnsi" w:hAnsiTheme="minorHAnsi" w:cstheme="minorHAnsi"/>
                <w:b/>
                <w:sz w:val="10"/>
                <w:szCs w:val="10"/>
              </w:rPr>
            </w:pPr>
          </w:p>
          <w:p w14:paraId="4DCCE84B"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revêtement mural en panneaux de liège </w:t>
            </w:r>
            <w:r>
              <w:rPr>
                <w:rFonts w:asciiTheme="minorHAnsi" w:hAnsiTheme="minorHAnsi" w:cstheme="minorHAnsi"/>
                <w:sz w:val="22"/>
                <w:szCs w:val="22"/>
              </w:rPr>
              <w:t xml:space="preserve">décoratif </w:t>
            </w:r>
            <w:r w:rsidRPr="004D1F11">
              <w:rPr>
                <w:rFonts w:asciiTheme="minorHAnsi" w:hAnsiTheme="minorHAnsi" w:cstheme="minorHAnsi"/>
                <w:sz w:val="22"/>
                <w:szCs w:val="22"/>
              </w:rPr>
              <w:t>d’une épaisseur de 3mm en pose collé sur mur y compris préparation du support, finition des joints et baguette supérieur en aluminium dans les coins.</w:t>
            </w:r>
          </w:p>
          <w:p w14:paraId="755FC467" w14:textId="578FC25B" w:rsidR="000B5E27" w:rsidRPr="004D1F11" w:rsidRDefault="000B5E27" w:rsidP="00F00204">
            <w:pPr>
              <w:pStyle w:val="Corpsdetexte"/>
              <w:rPr>
                <w:lang w:eastAsia="en-US"/>
              </w:rPr>
            </w:pPr>
          </w:p>
        </w:tc>
        <w:tc>
          <w:tcPr>
            <w:tcW w:w="1842" w:type="dxa"/>
          </w:tcPr>
          <w:p w14:paraId="75FE8F76"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1D29F5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F643F7B" w14:textId="77777777" w:rsidTr="00BE4A65">
        <w:trPr>
          <w:trHeight w:val="20"/>
        </w:trPr>
        <w:tc>
          <w:tcPr>
            <w:tcW w:w="709" w:type="dxa"/>
          </w:tcPr>
          <w:p w14:paraId="2C6DE450" w14:textId="6786FA2F"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21</w:t>
            </w:r>
          </w:p>
        </w:tc>
        <w:tc>
          <w:tcPr>
            <w:tcW w:w="5954" w:type="dxa"/>
          </w:tcPr>
          <w:p w14:paraId="4038CB8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Habillage en surface écritoire </w:t>
            </w:r>
            <w:r>
              <w:rPr>
                <w:rFonts w:asciiTheme="minorHAnsi" w:hAnsiTheme="minorHAnsi" w:cstheme="minorHAnsi"/>
                <w:b/>
                <w:sz w:val="22"/>
                <w:szCs w:val="22"/>
              </w:rPr>
              <w:t>blanc cristal, noir, jaune</w:t>
            </w:r>
            <w:r w:rsidRPr="004D1F11">
              <w:rPr>
                <w:rFonts w:asciiTheme="minorHAnsi" w:hAnsiTheme="minorHAnsi" w:cstheme="minorHAnsi"/>
                <w:b/>
                <w:sz w:val="22"/>
                <w:szCs w:val="22"/>
              </w:rPr>
              <w:t>…</w:t>
            </w:r>
          </w:p>
          <w:p w14:paraId="5DE47D1D" w14:textId="77777777" w:rsidR="00F00204" w:rsidRPr="00504D16" w:rsidRDefault="00F00204" w:rsidP="00F00204">
            <w:pPr>
              <w:rPr>
                <w:rFonts w:asciiTheme="minorHAnsi" w:hAnsiTheme="minorHAnsi" w:cstheme="minorHAnsi"/>
                <w:b/>
                <w:sz w:val="10"/>
                <w:szCs w:val="10"/>
              </w:rPr>
            </w:pPr>
          </w:p>
          <w:p w14:paraId="322E687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d’une surface d’écriture </w:t>
            </w:r>
            <w:r>
              <w:rPr>
                <w:rFonts w:asciiTheme="minorHAnsi" w:hAnsiTheme="minorHAnsi" w:cstheme="minorHAnsi"/>
                <w:sz w:val="22"/>
                <w:szCs w:val="22"/>
              </w:rPr>
              <w:t>blanc cristal</w:t>
            </w:r>
            <w:r w:rsidRPr="004D1F11">
              <w:rPr>
                <w:rFonts w:asciiTheme="minorHAnsi" w:hAnsiTheme="minorHAnsi" w:cstheme="minorHAnsi"/>
                <w:sz w:val="22"/>
                <w:szCs w:val="22"/>
              </w:rPr>
              <w:t xml:space="preserve"> en revêtement panneaux laminé de haute pression composé de couche compact pour une épaisseur totale de 12mm avec option magnétique avec couche de finition </w:t>
            </w:r>
            <w:proofErr w:type="spellStart"/>
            <w:r w:rsidRPr="004D1F11">
              <w:rPr>
                <w:rFonts w:asciiTheme="minorHAnsi" w:hAnsiTheme="minorHAnsi" w:cstheme="minorHAnsi"/>
                <w:sz w:val="22"/>
                <w:szCs w:val="22"/>
              </w:rPr>
              <w:t>Glossy</w:t>
            </w:r>
            <w:proofErr w:type="spellEnd"/>
            <w:r w:rsidRPr="004D1F11">
              <w:rPr>
                <w:rFonts w:asciiTheme="minorHAnsi" w:hAnsiTheme="minorHAnsi" w:cstheme="minorHAnsi"/>
                <w:sz w:val="22"/>
                <w:szCs w:val="22"/>
              </w:rPr>
              <w:t xml:space="preserve"> pour une surface antitache avec une réflexion de lumière d’une valeur de 88,8 résistant aux chocs et nettoyage facile. Le prix comprend la fourniture, la découpe au laser ou à la machine CNC, les chutes, la quincaillerie et accessoires de pose ainsi que tout sujétions, le prix comprend </w:t>
            </w:r>
            <w:r>
              <w:rPr>
                <w:rFonts w:asciiTheme="minorHAnsi" w:hAnsiTheme="minorHAnsi" w:cstheme="minorHAnsi"/>
                <w:sz w:val="22"/>
                <w:szCs w:val="22"/>
              </w:rPr>
              <w:t xml:space="preserve">la découpe </w:t>
            </w:r>
            <w:r w:rsidRPr="004D1F11">
              <w:rPr>
                <w:rFonts w:asciiTheme="minorHAnsi" w:hAnsiTheme="minorHAnsi" w:cstheme="minorHAnsi"/>
                <w:sz w:val="22"/>
                <w:szCs w:val="22"/>
              </w:rPr>
              <w:t xml:space="preserve">numérique de motif. Ainsi que toute finition des bordures en toutes natures. Le prix comprend également la manutention, la découpe, les chutes, les habillages des retours et jambages et arrêtes d’angle. Echantillon à valider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41E8B959" w14:textId="38911DBB"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181B75C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70833DF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E403D13" w14:textId="77777777" w:rsidTr="00BE4A65">
        <w:trPr>
          <w:trHeight w:val="20"/>
        </w:trPr>
        <w:tc>
          <w:tcPr>
            <w:tcW w:w="709" w:type="dxa"/>
          </w:tcPr>
          <w:p w14:paraId="73E43DBA" w14:textId="4141243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22</w:t>
            </w:r>
          </w:p>
        </w:tc>
        <w:tc>
          <w:tcPr>
            <w:tcW w:w="5954" w:type="dxa"/>
          </w:tcPr>
          <w:p w14:paraId="7B1702E8"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Habillage en toile tendue </w:t>
            </w:r>
            <w:r>
              <w:rPr>
                <w:rFonts w:asciiTheme="minorHAnsi" w:hAnsiTheme="minorHAnsi" w:cstheme="minorHAnsi"/>
                <w:b/>
                <w:sz w:val="22"/>
                <w:szCs w:val="22"/>
              </w:rPr>
              <w:t xml:space="preserve">imprimé </w:t>
            </w:r>
          </w:p>
          <w:p w14:paraId="3CD76F93" w14:textId="77777777" w:rsidR="00F00204" w:rsidRPr="00504D16" w:rsidRDefault="00F00204" w:rsidP="00F00204">
            <w:pPr>
              <w:rPr>
                <w:rFonts w:asciiTheme="minorHAnsi" w:hAnsiTheme="minorHAnsi" w:cstheme="minorHAnsi"/>
                <w:b/>
                <w:sz w:val="10"/>
                <w:szCs w:val="10"/>
              </w:rPr>
            </w:pPr>
          </w:p>
          <w:p w14:paraId="0BAC2EA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Habillage en toile</w:t>
            </w:r>
            <w:r>
              <w:rPr>
                <w:rFonts w:asciiTheme="minorHAnsi" w:hAnsiTheme="minorHAnsi" w:cstheme="minorHAnsi"/>
                <w:sz w:val="22"/>
                <w:szCs w:val="22"/>
              </w:rPr>
              <w:t xml:space="preserve"> polyester</w:t>
            </w:r>
            <w:r w:rsidRPr="004D1F11">
              <w:rPr>
                <w:rFonts w:asciiTheme="minorHAnsi" w:hAnsiTheme="minorHAnsi" w:cstheme="minorHAnsi"/>
                <w:sz w:val="22"/>
                <w:szCs w:val="22"/>
              </w:rPr>
              <w:t xml:space="preserve"> tendu avec impression numérique suivant motif décoratif, le prix comprend tout accessoires de pose y compris réservations et découpes et lumières indirectes </w:t>
            </w:r>
            <w:r>
              <w:rPr>
                <w:rFonts w:asciiTheme="minorHAnsi" w:hAnsiTheme="minorHAnsi" w:cstheme="minorHAnsi"/>
                <w:sz w:val="22"/>
                <w:szCs w:val="22"/>
              </w:rPr>
              <w:t xml:space="preserve">rétro-éclairage </w:t>
            </w:r>
            <w:r w:rsidRPr="004D1F11">
              <w:rPr>
                <w:rFonts w:asciiTheme="minorHAnsi" w:hAnsiTheme="minorHAnsi" w:cstheme="minorHAnsi"/>
                <w:sz w:val="22"/>
                <w:szCs w:val="22"/>
              </w:rPr>
              <w:t>en bande à LED 4000K.</w:t>
            </w:r>
          </w:p>
          <w:p w14:paraId="0BF2EA56" w14:textId="5E0F4A8F"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01149A2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0E6A3A1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296ED9B0" w14:textId="77777777" w:rsidTr="00BE4A65">
        <w:trPr>
          <w:trHeight w:val="20"/>
        </w:trPr>
        <w:tc>
          <w:tcPr>
            <w:tcW w:w="709" w:type="dxa"/>
          </w:tcPr>
          <w:p w14:paraId="0173ECCB" w14:textId="61153BAB"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23</w:t>
            </w:r>
          </w:p>
        </w:tc>
        <w:tc>
          <w:tcPr>
            <w:tcW w:w="5954" w:type="dxa"/>
          </w:tcPr>
          <w:p w14:paraId="1E891B6C"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Habillage en papier peint</w:t>
            </w:r>
          </w:p>
          <w:p w14:paraId="0CEDC39F" w14:textId="77777777" w:rsidR="00F00204" w:rsidRPr="00504D16" w:rsidRDefault="00F00204" w:rsidP="00F00204">
            <w:pPr>
              <w:rPr>
                <w:rFonts w:asciiTheme="minorHAnsi" w:hAnsiTheme="minorHAnsi" w:cstheme="minorHAnsi"/>
                <w:b/>
                <w:sz w:val="12"/>
                <w:szCs w:val="12"/>
              </w:rPr>
            </w:pPr>
          </w:p>
          <w:p w14:paraId="1838C91E"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Fourniture et pose d’un habillage en papier peint</w:t>
            </w:r>
            <w:r>
              <w:rPr>
                <w:rFonts w:asciiTheme="minorHAnsi" w:hAnsiTheme="minorHAnsi" w:cstheme="minorHAnsi"/>
                <w:sz w:val="22"/>
                <w:szCs w:val="22"/>
              </w:rPr>
              <w:t xml:space="preserve"> </w:t>
            </w:r>
            <w:proofErr w:type="spellStart"/>
            <w:r>
              <w:rPr>
                <w:rFonts w:asciiTheme="minorHAnsi" w:hAnsiTheme="minorHAnsi" w:cstheme="minorHAnsi"/>
                <w:sz w:val="22"/>
                <w:szCs w:val="22"/>
              </w:rPr>
              <w:t>intissé</w:t>
            </w:r>
            <w:proofErr w:type="spellEnd"/>
            <w:r w:rsidRPr="004D1F11">
              <w:rPr>
                <w:rFonts w:asciiTheme="minorHAnsi" w:hAnsiTheme="minorHAnsi" w:cstheme="minorHAnsi"/>
                <w:sz w:val="22"/>
                <w:szCs w:val="22"/>
              </w:rPr>
              <w:t xml:space="preserve"> imprimé HD sur mesure, suivant choix de l’architecte, le prix comprend la colle et système de fixation mural et/ou plafond.</w:t>
            </w:r>
          </w:p>
          <w:p w14:paraId="2B60C4FD" w14:textId="6C190DF1" w:rsidR="00F00204" w:rsidRPr="004D1F11" w:rsidRDefault="00F00204" w:rsidP="00F00204">
            <w:pPr>
              <w:pStyle w:val="Corpsdetexte"/>
              <w:rPr>
                <w:rFonts w:asciiTheme="minorHAnsi" w:hAnsiTheme="minorHAnsi" w:cstheme="minorHAnsi"/>
                <w:sz w:val="22"/>
                <w:szCs w:val="22"/>
                <w:lang w:eastAsia="en-US"/>
              </w:rPr>
            </w:pPr>
          </w:p>
        </w:tc>
        <w:tc>
          <w:tcPr>
            <w:tcW w:w="1842" w:type="dxa"/>
          </w:tcPr>
          <w:p w14:paraId="3A71E6BE"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EADCFC7"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4A937DF4" w14:textId="77777777" w:rsidTr="00BE4A65">
        <w:trPr>
          <w:trHeight w:val="20"/>
        </w:trPr>
        <w:tc>
          <w:tcPr>
            <w:tcW w:w="709" w:type="dxa"/>
          </w:tcPr>
          <w:p w14:paraId="1CA1FDFF" w14:textId="5EE8C49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24</w:t>
            </w:r>
          </w:p>
        </w:tc>
        <w:tc>
          <w:tcPr>
            <w:tcW w:w="5954" w:type="dxa"/>
          </w:tcPr>
          <w:p w14:paraId="22CBAF7A" w14:textId="77777777" w:rsidR="00F00204" w:rsidRDefault="00F00204" w:rsidP="00F00204">
            <w:pPr>
              <w:rPr>
                <w:rFonts w:asciiTheme="minorHAnsi" w:hAnsiTheme="minorHAnsi" w:cstheme="minorHAnsi"/>
                <w:b/>
                <w:sz w:val="22"/>
                <w:szCs w:val="22"/>
              </w:rPr>
            </w:pPr>
            <w:r>
              <w:rPr>
                <w:rFonts w:asciiTheme="minorHAnsi" w:hAnsiTheme="minorHAnsi" w:cstheme="minorHAnsi"/>
                <w:b/>
                <w:sz w:val="22"/>
                <w:szCs w:val="22"/>
              </w:rPr>
              <w:t>Habillage mur ou plafond en plaques de plâtre</w:t>
            </w:r>
          </w:p>
          <w:p w14:paraId="7B179922" w14:textId="77777777" w:rsidR="00F00204" w:rsidRPr="00504D16" w:rsidRDefault="00F00204" w:rsidP="00F00204">
            <w:pPr>
              <w:rPr>
                <w:rFonts w:asciiTheme="minorHAnsi" w:hAnsiTheme="minorHAnsi" w:cstheme="minorHAnsi"/>
                <w:b/>
                <w:sz w:val="14"/>
                <w:szCs w:val="14"/>
              </w:rPr>
            </w:pPr>
          </w:p>
          <w:p w14:paraId="35819D7A" w14:textId="77777777" w:rsidR="000B5E27" w:rsidRDefault="000B5E27" w:rsidP="000B5E27">
            <w:pPr>
              <w:jc w:val="both"/>
              <w:rPr>
                <w:rFonts w:asciiTheme="minorHAnsi" w:hAnsiTheme="minorHAnsi" w:cstheme="minorHAnsi"/>
                <w:b/>
                <w:sz w:val="14"/>
                <w:szCs w:val="14"/>
              </w:rPr>
            </w:pPr>
            <w:r w:rsidRPr="004D1F11">
              <w:rPr>
                <w:rFonts w:asciiTheme="minorHAnsi" w:hAnsiTheme="minorHAnsi" w:cstheme="minorHAnsi"/>
                <w:sz w:val="22"/>
                <w:szCs w:val="22"/>
              </w:rPr>
              <w:t xml:space="preserve">Faux plafond/ ou habillage lisse composé d'une série de plaques de plâtre </w:t>
            </w:r>
            <w:r>
              <w:rPr>
                <w:rFonts w:asciiTheme="minorHAnsi" w:hAnsiTheme="minorHAnsi" w:cstheme="minorHAnsi"/>
                <w:sz w:val="22"/>
                <w:szCs w:val="22"/>
              </w:rPr>
              <w:t>R15N1   60*60 cm</w:t>
            </w:r>
            <w:r w:rsidRPr="004D1F11">
              <w:rPr>
                <w:rFonts w:asciiTheme="minorHAnsi" w:hAnsiTheme="minorHAnsi" w:cstheme="minorHAnsi"/>
                <w:sz w:val="22"/>
                <w:szCs w:val="22"/>
              </w:rPr>
              <w:t xml:space="preserve"> vissées sur une série de fourrures  espacés de 50cm et suspendues à la dalle à travers des suspentes pivot, tiges filetées M6 et chevilles pour le plafond, ou collé pour l’habillage mural.</w:t>
            </w:r>
            <w:r w:rsidRPr="004D1F11">
              <w:rPr>
                <w:rFonts w:asciiTheme="minorHAnsi" w:hAnsiTheme="minorHAnsi" w:cstheme="minorHAnsi"/>
                <w:sz w:val="22"/>
                <w:szCs w:val="22"/>
              </w:rPr>
              <w:br/>
              <w:t xml:space="preserve">La jonction des plaques est assurée à l'aide d'une bande a joint </w:t>
            </w:r>
            <w:r w:rsidRPr="004D1F11">
              <w:rPr>
                <w:rFonts w:asciiTheme="minorHAnsi" w:hAnsiTheme="minorHAnsi" w:cstheme="minorHAnsi"/>
                <w:sz w:val="22"/>
                <w:szCs w:val="22"/>
              </w:rPr>
              <w:lastRenderedPageBreak/>
              <w:t>papier ou en fibre de verre et un enduit pour joint. Le prix comprend les joints creux et les retombés, le double voile, la double épaisseur les gorges lumineuses et toutes sujétions de pose de découpe et motif décoratif.</w:t>
            </w:r>
          </w:p>
          <w:p w14:paraId="61D76A9C" w14:textId="6292756C" w:rsidR="00F00204" w:rsidRPr="00763D7A" w:rsidRDefault="00F00204" w:rsidP="00F00204">
            <w:pPr>
              <w:pStyle w:val="Corpsdetexte"/>
              <w:rPr>
                <w:rFonts w:asciiTheme="minorHAnsi" w:hAnsiTheme="minorHAnsi" w:cstheme="minorHAnsi"/>
                <w:sz w:val="22"/>
                <w:szCs w:val="22"/>
              </w:rPr>
            </w:pPr>
          </w:p>
        </w:tc>
        <w:tc>
          <w:tcPr>
            <w:tcW w:w="1842" w:type="dxa"/>
          </w:tcPr>
          <w:p w14:paraId="2021D01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C37FD82"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8C831A9" w14:textId="77777777" w:rsidTr="00BE4A65">
        <w:trPr>
          <w:trHeight w:val="20"/>
        </w:trPr>
        <w:tc>
          <w:tcPr>
            <w:tcW w:w="709" w:type="dxa"/>
          </w:tcPr>
          <w:p w14:paraId="1753E4DE" w14:textId="2E79A19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25</w:t>
            </w:r>
          </w:p>
        </w:tc>
        <w:tc>
          <w:tcPr>
            <w:tcW w:w="5954" w:type="dxa"/>
          </w:tcPr>
          <w:p w14:paraId="00D108F5"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 xml:space="preserve">Pavé acoustique </w:t>
            </w:r>
          </w:p>
          <w:p w14:paraId="6E514F7B" w14:textId="77777777" w:rsidR="00F00204" w:rsidRPr="00504D16" w:rsidRDefault="00F00204" w:rsidP="00F00204">
            <w:pPr>
              <w:rPr>
                <w:rFonts w:asciiTheme="minorHAnsi" w:hAnsiTheme="minorHAnsi" w:cstheme="minorHAnsi"/>
                <w:b/>
                <w:sz w:val="8"/>
                <w:szCs w:val="8"/>
              </w:rPr>
            </w:pPr>
          </w:p>
          <w:p w14:paraId="7F4E53B8"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de pavé acoustique de 60*60 </w:t>
            </w:r>
            <w:r>
              <w:rPr>
                <w:rFonts w:asciiTheme="minorHAnsi" w:hAnsiTheme="minorHAnsi" w:cstheme="minorHAnsi"/>
                <w:sz w:val="22"/>
                <w:szCs w:val="22"/>
              </w:rPr>
              <w:t xml:space="preserve">cm d’une épaisseur variante entre 20 et 40 mm </w:t>
            </w:r>
            <w:r w:rsidRPr="004D1F11">
              <w:rPr>
                <w:rFonts w:asciiTheme="minorHAnsi" w:hAnsiTheme="minorHAnsi" w:cstheme="minorHAnsi"/>
                <w:sz w:val="22"/>
                <w:szCs w:val="22"/>
              </w:rPr>
              <w:t>sur mesure en forme carré, fabriqué en mousse mélam</w:t>
            </w:r>
            <w:r>
              <w:rPr>
                <w:rFonts w:asciiTheme="minorHAnsi" w:hAnsiTheme="minorHAnsi" w:cstheme="minorHAnsi"/>
                <w:sz w:val="22"/>
                <w:szCs w:val="22"/>
              </w:rPr>
              <w:t>ine et d’un revêtement en tissu</w:t>
            </w:r>
            <w:r w:rsidRPr="004D1F11">
              <w:rPr>
                <w:rFonts w:asciiTheme="minorHAnsi" w:hAnsiTheme="minorHAnsi" w:cstheme="minorHAnsi"/>
                <w:sz w:val="22"/>
                <w:szCs w:val="22"/>
              </w:rPr>
              <w:t>, le prix comprend également la colle et système de fixation sur</w:t>
            </w:r>
            <w:r>
              <w:rPr>
                <w:rFonts w:asciiTheme="minorHAnsi" w:hAnsiTheme="minorHAnsi" w:cstheme="minorHAnsi"/>
                <w:sz w:val="22"/>
                <w:szCs w:val="22"/>
              </w:rPr>
              <w:t xml:space="preserve"> structure de</w:t>
            </w:r>
            <w:r w:rsidRPr="004D1F11">
              <w:rPr>
                <w:rFonts w:asciiTheme="minorHAnsi" w:hAnsiTheme="minorHAnsi" w:cstheme="minorHAnsi"/>
                <w:sz w:val="22"/>
                <w:szCs w:val="22"/>
              </w:rPr>
              <w:t xml:space="preserve"> dalle modulaires.</w:t>
            </w:r>
          </w:p>
          <w:p w14:paraId="295C5E15" w14:textId="6226995E" w:rsidR="00F00204" w:rsidRPr="002D5401" w:rsidRDefault="00F00204" w:rsidP="00F00204">
            <w:pPr>
              <w:pStyle w:val="Corpsdetexte"/>
              <w:rPr>
                <w:lang w:eastAsia="en-US"/>
              </w:rPr>
            </w:pPr>
          </w:p>
        </w:tc>
        <w:tc>
          <w:tcPr>
            <w:tcW w:w="1842" w:type="dxa"/>
          </w:tcPr>
          <w:p w14:paraId="5792240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1C7DA0BA"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66C508A4" w14:textId="77777777" w:rsidTr="00BE4A65">
        <w:trPr>
          <w:trHeight w:val="20"/>
        </w:trPr>
        <w:tc>
          <w:tcPr>
            <w:tcW w:w="709" w:type="dxa"/>
          </w:tcPr>
          <w:p w14:paraId="5325CDE0" w14:textId="436313FA"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26</w:t>
            </w:r>
          </w:p>
        </w:tc>
        <w:tc>
          <w:tcPr>
            <w:tcW w:w="5954" w:type="dxa"/>
          </w:tcPr>
          <w:p w14:paraId="2DBF6FD8"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Lettre en végétal</w:t>
            </w:r>
          </w:p>
          <w:p w14:paraId="24328EE8" w14:textId="77777777" w:rsidR="00F00204" w:rsidRPr="00504D16" w:rsidRDefault="00F00204" w:rsidP="00F00204">
            <w:pPr>
              <w:rPr>
                <w:rFonts w:asciiTheme="minorHAnsi" w:hAnsiTheme="minorHAnsi" w:cstheme="minorHAnsi"/>
                <w:b/>
                <w:sz w:val="10"/>
                <w:szCs w:val="10"/>
              </w:rPr>
            </w:pPr>
          </w:p>
          <w:p w14:paraId="094F2C14"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d’un support en panneau de fibre en haute et moyenne densité de différentes format </w:t>
            </w:r>
            <w:r>
              <w:rPr>
                <w:rFonts w:asciiTheme="minorHAnsi" w:hAnsiTheme="minorHAnsi" w:cstheme="minorHAnsi"/>
                <w:sz w:val="22"/>
                <w:szCs w:val="22"/>
              </w:rPr>
              <w:t>qui varient entre 20 et 80 cm d’</w:t>
            </w:r>
            <w:proofErr w:type="spellStart"/>
            <w:r>
              <w:rPr>
                <w:rFonts w:asciiTheme="minorHAnsi" w:hAnsiTheme="minorHAnsi" w:cstheme="minorHAnsi"/>
                <w:sz w:val="22"/>
                <w:szCs w:val="22"/>
              </w:rPr>
              <w:t>hauteur</w:t>
            </w:r>
            <w:proofErr w:type="spellEnd"/>
            <w:r>
              <w:rPr>
                <w:rFonts w:asciiTheme="minorHAnsi" w:hAnsiTheme="minorHAnsi" w:cstheme="minorHAnsi"/>
                <w:sz w:val="22"/>
                <w:szCs w:val="22"/>
              </w:rPr>
              <w:t xml:space="preserve"> </w:t>
            </w:r>
            <w:r w:rsidRPr="004D1F11">
              <w:rPr>
                <w:rFonts w:asciiTheme="minorHAnsi" w:hAnsiTheme="minorHAnsi" w:cstheme="minorHAnsi"/>
                <w:sz w:val="22"/>
                <w:szCs w:val="22"/>
              </w:rPr>
              <w:t xml:space="preserve">et d’épaisseur </w:t>
            </w:r>
            <w:r>
              <w:rPr>
                <w:rFonts w:asciiTheme="minorHAnsi" w:hAnsiTheme="minorHAnsi" w:cstheme="minorHAnsi"/>
                <w:sz w:val="22"/>
                <w:szCs w:val="22"/>
              </w:rPr>
              <w:t xml:space="preserve">qui varie entre 2 et 6 cm </w:t>
            </w:r>
            <w:r w:rsidRPr="004D1F11">
              <w:rPr>
                <w:rFonts w:asciiTheme="minorHAnsi" w:hAnsiTheme="minorHAnsi" w:cstheme="minorHAnsi"/>
                <w:sz w:val="22"/>
                <w:szCs w:val="22"/>
              </w:rPr>
              <w:t xml:space="preserve">revêtu d’une mousse végétal,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106486D0" w14:textId="135D9CA5" w:rsidR="00F00204" w:rsidRPr="004D1F11" w:rsidRDefault="00F00204" w:rsidP="00F00204">
            <w:pPr>
              <w:rPr>
                <w:rFonts w:asciiTheme="minorHAnsi" w:eastAsiaTheme="minorHAnsi" w:hAnsiTheme="minorHAnsi" w:cstheme="minorHAnsi"/>
                <w:sz w:val="22"/>
                <w:szCs w:val="22"/>
                <w:lang w:eastAsia="en-US"/>
              </w:rPr>
            </w:pPr>
          </w:p>
        </w:tc>
        <w:tc>
          <w:tcPr>
            <w:tcW w:w="1842" w:type="dxa"/>
          </w:tcPr>
          <w:p w14:paraId="7B94931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0DDC5FD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AFE1D9B" w14:textId="77777777" w:rsidTr="00BE4A65">
        <w:trPr>
          <w:trHeight w:val="20"/>
        </w:trPr>
        <w:tc>
          <w:tcPr>
            <w:tcW w:w="709" w:type="dxa"/>
          </w:tcPr>
          <w:p w14:paraId="2FE95AE3" w14:textId="2C6BB5E1"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27</w:t>
            </w:r>
          </w:p>
        </w:tc>
        <w:tc>
          <w:tcPr>
            <w:tcW w:w="5954" w:type="dxa"/>
          </w:tcPr>
          <w:p w14:paraId="50537CA6"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Citation en néon</w:t>
            </w:r>
          </w:p>
          <w:p w14:paraId="2DE1DA60" w14:textId="77777777" w:rsidR="00F00204" w:rsidRPr="00504D16" w:rsidRDefault="00F00204" w:rsidP="00F00204">
            <w:pPr>
              <w:rPr>
                <w:rFonts w:asciiTheme="minorHAnsi" w:hAnsiTheme="minorHAnsi" w:cstheme="minorHAnsi"/>
                <w:b/>
                <w:sz w:val="6"/>
                <w:szCs w:val="6"/>
              </w:rPr>
            </w:pPr>
          </w:p>
          <w:p w14:paraId="2202C2E2"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 xml:space="preserve">Fourniture et pose d’élément décoratif réalisé en tube fluo en différent coloris, taille rectangulaire variable entre1000x500mm et 1500x700mm y compris raccordement. </w:t>
            </w:r>
            <w:r>
              <w:rPr>
                <w:rFonts w:asciiTheme="minorHAnsi" w:hAnsiTheme="minorHAnsi" w:cstheme="minorHAnsi"/>
                <w:sz w:val="22"/>
                <w:szCs w:val="22"/>
              </w:rPr>
              <w:t>Fixé soit au mur ou sur un support en plexiglass translucide.</w:t>
            </w:r>
          </w:p>
          <w:p w14:paraId="7C01CEE7" w14:textId="17BC4C11" w:rsidR="000B5E27" w:rsidRPr="004D1F11" w:rsidRDefault="000B5E27" w:rsidP="00F00204">
            <w:pPr>
              <w:rPr>
                <w:rFonts w:asciiTheme="minorHAnsi" w:hAnsiTheme="minorHAnsi" w:cstheme="minorHAnsi"/>
                <w:b/>
                <w:sz w:val="22"/>
                <w:szCs w:val="22"/>
              </w:rPr>
            </w:pPr>
          </w:p>
        </w:tc>
        <w:tc>
          <w:tcPr>
            <w:tcW w:w="1842" w:type="dxa"/>
          </w:tcPr>
          <w:p w14:paraId="6C6B5D7D"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6DEE821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28CD9E3" w14:textId="77777777" w:rsidTr="00BE4A65">
        <w:trPr>
          <w:trHeight w:val="20"/>
        </w:trPr>
        <w:tc>
          <w:tcPr>
            <w:tcW w:w="709" w:type="dxa"/>
          </w:tcPr>
          <w:p w14:paraId="01C2BD4C" w14:textId="255E9912"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28</w:t>
            </w:r>
          </w:p>
        </w:tc>
        <w:tc>
          <w:tcPr>
            <w:tcW w:w="5954" w:type="dxa"/>
          </w:tcPr>
          <w:p w14:paraId="39231B89" w14:textId="77777777" w:rsidR="00F00204" w:rsidRDefault="00F00204" w:rsidP="00F00204">
            <w:pPr>
              <w:rPr>
                <w:rFonts w:asciiTheme="minorHAnsi" w:hAnsiTheme="minorHAnsi" w:cstheme="minorHAnsi"/>
                <w:b/>
                <w:sz w:val="22"/>
                <w:szCs w:val="22"/>
              </w:rPr>
            </w:pPr>
            <w:r w:rsidRPr="00373A92">
              <w:rPr>
                <w:rFonts w:asciiTheme="minorHAnsi" w:hAnsiTheme="minorHAnsi" w:cstheme="minorHAnsi"/>
                <w:b/>
                <w:sz w:val="22"/>
                <w:szCs w:val="22"/>
              </w:rPr>
              <w:t>Fourniture et pose d'un Tag Petit Format</w:t>
            </w:r>
          </w:p>
          <w:p w14:paraId="12E42200" w14:textId="77777777" w:rsidR="00F00204" w:rsidRPr="00373A92" w:rsidRDefault="00F00204" w:rsidP="00F00204">
            <w:pPr>
              <w:rPr>
                <w:rFonts w:asciiTheme="minorHAnsi" w:hAnsiTheme="minorHAnsi" w:cstheme="minorHAnsi"/>
                <w:b/>
                <w:sz w:val="22"/>
                <w:szCs w:val="22"/>
              </w:rPr>
            </w:pPr>
          </w:p>
          <w:p w14:paraId="0308E129"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Pr>
                <w:rFonts w:asciiTheme="minorHAnsi" w:hAnsiTheme="minorHAnsi" w:cstheme="minorHAnsi"/>
                <w:sz w:val="22"/>
                <w:szCs w:val="22"/>
              </w:rPr>
              <w:t xml:space="preserve"> </w:t>
            </w:r>
            <w:r w:rsidRPr="00373A92">
              <w:rPr>
                <w:rFonts w:asciiTheme="minorHAnsi" w:hAnsiTheme="minorHAnsi" w:cstheme="minorHAnsi"/>
                <w:b/>
                <w:sz w:val="22"/>
                <w:szCs w:val="22"/>
              </w:rPr>
              <w:t>Petit Format</w:t>
            </w:r>
            <w:r>
              <w:rPr>
                <w:rFonts w:asciiTheme="minorHAnsi" w:hAnsiTheme="minorHAnsi" w:cstheme="minorHAnsi"/>
                <w:b/>
                <w:sz w:val="22"/>
                <w:szCs w:val="22"/>
              </w:rPr>
              <w:t xml:space="preserve"> maximum 2 m </w:t>
            </w:r>
            <w:r w:rsidRPr="004D1F11">
              <w:rPr>
                <w:rFonts w:asciiTheme="minorHAnsi" w:hAnsiTheme="minorHAnsi" w:cstheme="minorHAnsi"/>
                <w:sz w:val="22"/>
                <w:szCs w:val="22"/>
              </w:rPr>
              <w:t>réalisé par un artiste confirmé (Référence à fournir</w:t>
            </w:r>
            <w:r>
              <w:rPr>
                <w:rFonts w:asciiTheme="minorHAnsi" w:hAnsiTheme="minorHAnsi" w:cstheme="minorHAnsi"/>
                <w:sz w:val="22"/>
                <w:szCs w:val="22"/>
              </w:rPr>
              <w:t xml:space="preserve"> avant exécution</w:t>
            </w:r>
            <w:r w:rsidRPr="004D1F11">
              <w:rPr>
                <w:rFonts w:asciiTheme="minorHAnsi" w:hAnsiTheme="minorHAnsi" w:cstheme="minorHAnsi"/>
                <w:sz w:val="22"/>
                <w:szCs w:val="22"/>
              </w:rPr>
              <w:t xml:space="preserve">) suivant motif approuvé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2F0070CF" w14:textId="2665EC3B" w:rsidR="000B5E27" w:rsidRPr="004D1F11" w:rsidRDefault="000B5E27" w:rsidP="00F00204">
            <w:pPr>
              <w:rPr>
                <w:rFonts w:asciiTheme="minorHAnsi" w:hAnsiTheme="minorHAnsi" w:cstheme="minorHAnsi"/>
                <w:b/>
                <w:sz w:val="22"/>
                <w:szCs w:val="22"/>
              </w:rPr>
            </w:pPr>
          </w:p>
        </w:tc>
        <w:tc>
          <w:tcPr>
            <w:tcW w:w="1842" w:type="dxa"/>
          </w:tcPr>
          <w:p w14:paraId="3EF47B5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442C465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000C88E" w14:textId="77777777" w:rsidTr="00BE4A65">
        <w:trPr>
          <w:trHeight w:val="20"/>
        </w:trPr>
        <w:tc>
          <w:tcPr>
            <w:tcW w:w="709" w:type="dxa"/>
          </w:tcPr>
          <w:p w14:paraId="208FDCBE" w14:textId="512AB52D"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29</w:t>
            </w:r>
          </w:p>
        </w:tc>
        <w:tc>
          <w:tcPr>
            <w:tcW w:w="5954" w:type="dxa"/>
          </w:tcPr>
          <w:p w14:paraId="6E756E8A" w14:textId="77777777" w:rsidR="00F00204" w:rsidRDefault="00F00204" w:rsidP="00F00204">
            <w:pPr>
              <w:rPr>
                <w:rFonts w:asciiTheme="minorHAnsi" w:hAnsiTheme="minorHAnsi" w:cstheme="minorHAnsi"/>
                <w:b/>
                <w:sz w:val="22"/>
                <w:szCs w:val="22"/>
              </w:rPr>
            </w:pPr>
            <w:r w:rsidRPr="00373A92">
              <w:rPr>
                <w:rFonts w:asciiTheme="minorHAnsi" w:hAnsiTheme="minorHAnsi" w:cstheme="minorHAnsi"/>
                <w:b/>
                <w:sz w:val="22"/>
                <w:szCs w:val="22"/>
              </w:rPr>
              <w:t>Fourniture et pose d'un Tag Moyen Format</w:t>
            </w:r>
          </w:p>
          <w:p w14:paraId="2A1E9341" w14:textId="77777777" w:rsidR="00F00204" w:rsidRPr="00373A92" w:rsidRDefault="00F00204" w:rsidP="00F00204">
            <w:pPr>
              <w:rPr>
                <w:rFonts w:asciiTheme="minorHAnsi" w:hAnsiTheme="minorHAnsi" w:cstheme="minorHAnsi"/>
                <w:b/>
                <w:sz w:val="22"/>
                <w:szCs w:val="22"/>
              </w:rPr>
            </w:pPr>
          </w:p>
          <w:p w14:paraId="446E3C04" w14:textId="77777777" w:rsidR="000B5E27" w:rsidRDefault="000B5E27" w:rsidP="000B5E27">
            <w:pPr>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Pr>
                <w:rFonts w:asciiTheme="minorHAnsi" w:hAnsiTheme="minorHAnsi" w:cstheme="minorHAnsi"/>
                <w:sz w:val="22"/>
                <w:szCs w:val="22"/>
              </w:rPr>
              <w:t xml:space="preserve"> </w:t>
            </w:r>
            <w:r w:rsidRPr="00373A92">
              <w:rPr>
                <w:rFonts w:asciiTheme="minorHAnsi" w:hAnsiTheme="minorHAnsi" w:cstheme="minorHAnsi"/>
                <w:b/>
                <w:sz w:val="22"/>
                <w:szCs w:val="22"/>
              </w:rPr>
              <w:t>Moyen Format</w:t>
            </w:r>
            <w:r>
              <w:rPr>
                <w:rFonts w:asciiTheme="minorHAnsi" w:hAnsiTheme="minorHAnsi" w:cstheme="minorHAnsi"/>
                <w:b/>
                <w:sz w:val="22"/>
                <w:szCs w:val="22"/>
              </w:rPr>
              <w:t xml:space="preserve"> maximum 3 m</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réalisé par un artiste confirmé (Référence à fournir) </w:t>
            </w:r>
            <w:r>
              <w:rPr>
                <w:rFonts w:asciiTheme="minorHAnsi" w:hAnsiTheme="minorHAnsi" w:cstheme="minorHAnsi"/>
                <w:sz w:val="22"/>
                <w:szCs w:val="22"/>
              </w:rPr>
              <w:t>suivant motif approuvé par l’architecte</w:t>
            </w:r>
            <w:r w:rsidRPr="004D1F11">
              <w:rPr>
                <w:rFonts w:asciiTheme="minorHAnsi" w:hAnsiTheme="minorHAnsi" w:cstheme="minorHAnsi"/>
                <w:sz w:val="22"/>
                <w:szCs w:val="22"/>
              </w:rPr>
              <w:t>.</w:t>
            </w:r>
          </w:p>
          <w:p w14:paraId="0155A8A8" w14:textId="5CBA79E8" w:rsidR="00F00204" w:rsidRPr="004D1F11" w:rsidRDefault="00F00204" w:rsidP="00F00204">
            <w:pPr>
              <w:rPr>
                <w:rFonts w:asciiTheme="minorHAnsi" w:hAnsiTheme="minorHAnsi" w:cstheme="minorHAnsi"/>
                <w:b/>
                <w:sz w:val="22"/>
                <w:szCs w:val="22"/>
              </w:rPr>
            </w:pPr>
          </w:p>
        </w:tc>
        <w:tc>
          <w:tcPr>
            <w:tcW w:w="1842" w:type="dxa"/>
          </w:tcPr>
          <w:p w14:paraId="4E33EC41"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8FB4E6F"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0C2368CD" w14:textId="77777777" w:rsidTr="00BE4A65">
        <w:trPr>
          <w:trHeight w:val="20"/>
        </w:trPr>
        <w:tc>
          <w:tcPr>
            <w:tcW w:w="709" w:type="dxa"/>
          </w:tcPr>
          <w:p w14:paraId="091AADB5" w14:textId="125A9D18"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30</w:t>
            </w:r>
          </w:p>
        </w:tc>
        <w:tc>
          <w:tcPr>
            <w:tcW w:w="5954" w:type="dxa"/>
          </w:tcPr>
          <w:p w14:paraId="394952B9" w14:textId="24E0A37F" w:rsidR="00F00204" w:rsidRDefault="004646FE" w:rsidP="00F00204">
            <w:pPr>
              <w:rPr>
                <w:rFonts w:asciiTheme="minorHAnsi" w:hAnsiTheme="minorHAnsi" w:cstheme="minorHAnsi"/>
                <w:b/>
                <w:sz w:val="22"/>
                <w:szCs w:val="22"/>
              </w:rPr>
            </w:pPr>
            <w:r>
              <w:rPr>
                <w:rFonts w:asciiTheme="minorHAnsi" w:hAnsiTheme="minorHAnsi" w:cstheme="minorHAnsi"/>
                <w:b/>
                <w:sz w:val="22"/>
                <w:szCs w:val="22"/>
              </w:rPr>
              <w:t>Fourniture et pose d’un tag G</w:t>
            </w:r>
            <w:r w:rsidR="00F00204" w:rsidRPr="004D1F11">
              <w:rPr>
                <w:rFonts w:asciiTheme="minorHAnsi" w:hAnsiTheme="minorHAnsi" w:cstheme="minorHAnsi"/>
                <w:b/>
                <w:sz w:val="22"/>
                <w:szCs w:val="22"/>
              </w:rPr>
              <w:t>rand format</w:t>
            </w:r>
          </w:p>
          <w:p w14:paraId="4CF7551A" w14:textId="77777777" w:rsidR="00F00204" w:rsidRPr="00504D16" w:rsidRDefault="00F00204" w:rsidP="00F00204">
            <w:pPr>
              <w:rPr>
                <w:rFonts w:asciiTheme="minorHAnsi" w:hAnsiTheme="minorHAnsi" w:cstheme="minorHAnsi"/>
                <w:b/>
                <w:sz w:val="8"/>
                <w:szCs w:val="8"/>
              </w:rPr>
            </w:pPr>
          </w:p>
          <w:p w14:paraId="1AAC87C1"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w:t>
            </w:r>
            <w:r w:rsidRPr="004D1F11">
              <w:rPr>
                <w:rFonts w:asciiTheme="minorHAnsi" w:hAnsiTheme="minorHAnsi" w:cstheme="minorHAnsi"/>
                <w:b/>
                <w:sz w:val="22"/>
                <w:szCs w:val="22"/>
              </w:rPr>
              <w:t xml:space="preserve"> grand format</w:t>
            </w:r>
            <w:r>
              <w:rPr>
                <w:rFonts w:asciiTheme="minorHAnsi" w:hAnsiTheme="minorHAnsi" w:cstheme="minorHAnsi"/>
                <w:b/>
                <w:sz w:val="22"/>
                <w:szCs w:val="22"/>
              </w:rPr>
              <w:t xml:space="preserve"> maximum 5 m</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réalisé par un artiste confirmé (Référence à fournir) suivant motif approuvé par </w:t>
            </w:r>
            <w:r>
              <w:rPr>
                <w:rFonts w:asciiTheme="minorHAnsi" w:hAnsiTheme="minorHAnsi" w:cstheme="minorHAnsi"/>
                <w:sz w:val="22"/>
                <w:szCs w:val="22"/>
              </w:rPr>
              <w:t>l’architecte</w:t>
            </w:r>
            <w:r w:rsidRPr="004D1F11">
              <w:rPr>
                <w:rFonts w:asciiTheme="minorHAnsi" w:hAnsiTheme="minorHAnsi" w:cstheme="minorHAnsi"/>
                <w:sz w:val="22"/>
                <w:szCs w:val="22"/>
              </w:rPr>
              <w:t>.</w:t>
            </w:r>
          </w:p>
          <w:p w14:paraId="4A2020E9" w14:textId="38BAC697" w:rsidR="00F00204" w:rsidRPr="004D1F11" w:rsidRDefault="00F00204" w:rsidP="00F00204">
            <w:pPr>
              <w:rPr>
                <w:rFonts w:asciiTheme="minorHAnsi" w:hAnsiTheme="minorHAnsi" w:cstheme="minorHAnsi"/>
                <w:b/>
                <w:sz w:val="22"/>
                <w:szCs w:val="22"/>
              </w:rPr>
            </w:pPr>
          </w:p>
        </w:tc>
        <w:tc>
          <w:tcPr>
            <w:tcW w:w="1842" w:type="dxa"/>
          </w:tcPr>
          <w:p w14:paraId="4D9B67B4"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5DE6552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0BFF9B4" w14:textId="77777777" w:rsidTr="00BE4A65">
        <w:trPr>
          <w:trHeight w:val="20"/>
        </w:trPr>
        <w:tc>
          <w:tcPr>
            <w:tcW w:w="709" w:type="dxa"/>
          </w:tcPr>
          <w:p w14:paraId="457848EE" w14:textId="7AFE3757"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t>31</w:t>
            </w:r>
          </w:p>
        </w:tc>
        <w:tc>
          <w:tcPr>
            <w:tcW w:w="5954" w:type="dxa"/>
          </w:tcPr>
          <w:p w14:paraId="1682351C" w14:textId="77777777" w:rsidR="00F00204" w:rsidRDefault="00F00204" w:rsidP="00F00204">
            <w:pPr>
              <w:rPr>
                <w:rFonts w:asciiTheme="minorHAnsi" w:hAnsiTheme="minorHAnsi" w:cstheme="minorHAnsi"/>
                <w:b/>
                <w:sz w:val="22"/>
                <w:szCs w:val="22"/>
              </w:rPr>
            </w:pPr>
            <w:r w:rsidRPr="004D1F11">
              <w:rPr>
                <w:rFonts w:asciiTheme="minorHAnsi" w:hAnsiTheme="minorHAnsi" w:cstheme="minorHAnsi"/>
                <w:b/>
                <w:sz w:val="22"/>
                <w:szCs w:val="22"/>
              </w:rPr>
              <w:t>Store a enrouleur manuel</w:t>
            </w:r>
          </w:p>
          <w:p w14:paraId="1C3C2DEB" w14:textId="77777777" w:rsidR="00F00204" w:rsidRPr="00504D16" w:rsidRDefault="00F00204" w:rsidP="00F00204">
            <w:pPr>
              <w:rPr>
                <w:rFonts w:asciiTheme="minorHAnsi" w:hAnsiTheme="minorHAnsi" w:cstheme="minorHAnsi"/>
                <w:b/>
                <w:sz w:val="6"/>
                <w:szCs w:val="6"/>
              </w:rPr>
            </w:pPr>
          </w:p>
          <w:p w14:paraId="0F14B5BC" w14:textId="77777777" w:rsidR="000B5E27" w:rsidRDefault="000B5E27" w:rsidP="000B5E27">
            <w:pPr>
              <w:jc w:val="both"/>
              <w:rPr>
                <w:rFonts w:asciiTheme="minorHAnsi" w:hAnsiTheme="minorHAnsi" w:cstheme="minorHAnsi"/>
                <w:sz w:val="22"/>
                <w:szCs w:val="22"/>
              </w:rPr>
            </w:pPr>
            <w:r w:rsidRPr="004D1F11">
              <w:rPr>
                <w:rFonts w:asciiTheme="minorHAnsi" w:hAnsiTheme="minorHAnsi" w:cstheme="minorHAnsi"/>
                <w:sz w:val="22"/>
                <w:szCs w:val="22"/>
              </w:rPr>
              <w:t>Fourniture et pose d'un store pour intérieur à enroulement manuel sur mesure composé d'un tube d'enroulement en acier galvanisé diamètre à étudier en fonction des longueurs fixé sur pattes en acier galvanisé avec projection</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à définir en fonction des longueurs et de manière à assurer un enroulement libre) avec cache de finition en thermoplastique antichoc.  Le mécanisme à enroulement manuel par chainette </w:t>
            </w:r>
            <w:r>
              <w:rPr>
                <w:rFonts w:asciiTheme="minorHAnsi" w:hAnsiTheme="minorHAnsi" w:cstheme="minorHAnsi"/>
                <w:sz w:val="22"/>
                <w:szCs w:val="22"/>
              </w:rPr>
              <w:t xml:space="preserve">métallique </w:t>
            </w:r>
            <w:r w:rsidRPr="004D1F11">
              <w:rPr>
                <w:rFonts w:asciiTheme="minorHAnsi" w:hAnsiTheme="minorHAnsi" w:cstheme="minorHAnsi"/>
                <w:sz w:val="22"/>
                <w:szCs w:val="22"/>
              </w:rPr>
              <w:t>à billes plastiques l’ensemble de couleur unis au choix de l'architecte d’intérieur, arrêt de chaîne et fermoir fourni monté sur tube d’axe avec points de fixati</w:t>
            </w:r>
            <w:r>
              <w:rPr>
                <w:rFonts w:asciiTheme="minorHAnsi" w:hAnsiTheme="minorHAnsi" w:cstheme="minorHAnsi"/>
                <w:sz w:val="22"/>
                <w:szCs w:val="22"/>
              </w:rPr>
              <w:t xml:space="preserve">ons et enroulement d’une toile posée avec barre de charge en </w:t>
            </w:r>
            <w:r w:rsidRPr="004D1F11">
              <w:rPr>
                <w:rFonts w:asciiTheme="minorHAnsi" w:hAnsiTheme="minorHAnsi" w:cstheme="minorHAnsi"/>
                <w:sz w:val="22"/>
                <w:szCs w:val="22"/>
              </w:rPr>
              <w:t>aluminium thermo laqué. Y compris la fixation mural</w:t>
            </w:r>
            <w:r>
              <w:rPr>
                <w:rFonts w:asciiTheme="minorHAnsi" w:hAnsiTheme="minorHAnsi" w:cstheme="minorHAnsi"/>
                <w:sz w:val="22"/>
                <w:szCs w:val="22"/>
              </w:rPr>
              <w:t>e</w:t>
            </w:r>
            <w:r w:rsidRPr="004D1F11">
              <w:rPr>
                <w:rFonts w:asciiTheme="minorHAnsi" w:hAnsiTheme="minorHAnsi" w:cstheme="minorHAnsi"/>
                <w:sz w:val="22"/>
                <w:szCs w:val="22"/>
              </w:rPr>
              <w:t xml:space="preserve"> ou au plafond. La fixation doit répondre à une charge et une forte cadence d'utilisation. L’adjudicateur doit s’assurer des mesures sur sites et prendre en considération les </w:t>
            </w:r>
            <w:r>
              <w:rPr>
                <w:rFonts w:asciiTheme="minorHAnsi" w:hAnsiTheme="minorHAnsi" w:cstheme="minorHAnsi"/>
                <w:sz w:val="22"/>
                <w:szCs w:val="22"/>
              </w:rPr>
              <w:t xml:space="preserve">débordements de + ou – 5cm de chaque côté. </w:t>
            </w:r>
          </w:p>
          <w:p w14:paraId="3DE08F0E" w14:textId="059DEC63" w:rsidR="00F00204" w:rsidRPr="004D1F11" w:rsidRDefault="00F00204" w:rsidP="00F00204">
            <w:pPr>
              <w:rPr>
                <w:rFonts w:asciiTheme="minorHAnsi" w:hAnsiTheme="minorHAnsi" w:cstheme="minorHAnsi"/>
                <w:b/>
                <w:sz w:val="22"/>
                <w:szCs w:val="22"/>
              </w:rPr>
            </w:pPr>
          </w:p>
        </w:tc>
        <w:tc>
          <w:tcPr>
            <w:tcW w:w="1842" w:type="dxa"/>
          </w:tcPr>
          <w:p w14:paraId="6ADCD01E"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4290C6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78B639B1" w14:textId="77777777" w:rsidTr="00BE4A65">
        <w:trPr>
          <w:trHeight w:val="20"/>
        </w:trPr>
        <w:tc>
          <w:tcPr>
            <w:tcW w:w="709" w:type="dxa"/>
          </w:tcPr>
          <w:p w14:paraId="2FDB1FD8" w14:textId="44481083" w:rsidR="00F00204" w:rsidRPr="00134ACE" w:rsidRDefault="00F00204" w:rsidP="00F00204">
            <w:pPr>
              <w:jc w:val="center"/>
              <w:rPr>
                <w:rFonts w:asciiTheme="minorHAnsi" w:hAnsiTheme="minorHAnsi" w:cstheme="minorHAnsi"/>
                <w:sz w:val="22"/>
                <w:szCs w:val="22"/>
              </w:rPr>
            </w:pPr>
            <w:r>
              <w:lastRenderedPageBreak/>
              <w:t>32</w:t>
            </w:r>
          </w:p>
        </w:tc>
        <w:tc>
          <w:tcPr>
            <w:tcW w:w="5954" w:type="dxa"/>
          </w:tcPr>
          <w:p w14:paraId="15FC4F4D" w14:textId="77777777" w:rsidR="000B5E27" w:rsidRPr="000513F0" w:rsidRDefault="000B5E27" w:rsidP="000B5E27">
            <w:pPr>
              <w:pStyle w:val="NormalWeb"/>
              <w:jc w:val="both"/>
              <w:rPr>
                <w:rFonts w:asciiTheme="minorHAnsi" w:eastAsia="Times New Roman" w:hAnsiTheme="minorHAnsi" w:cstheme="minorHAnsi"/>
                <w:color w:val="auto"/>
                <w:sz w:val="22"/>
                <w:szCs w:val="22"/>
              </w:rPr>
            </w:pPr>
            <w:r w:rsidRPr="000513F0">
              <w:rPr>
                <w:rFonts w:asciiTheme="minorHAnsi" w:eastAsia="Times New Roman" w:hAnsiTheme="minorHAnsi" w:cstheme="minorHAnsi"/>
                <w:b/>
                <w:bCs/>
                <w:color w:val="auto"/>
                <w:sz w:val="22"/>
                <w:szCs w:val="22"/>
              </w:rPr>
              <w:t>Peinture acrylique sur mur</w:t>
            </w:r>
          </w:p>
          <w:p w14:paraId="1EF36CD4" w14:textId="77777777" w:rsidR="000B5E27" w:rsidRPr="000513F0" w:rsidRDefault="000B5E27" w:rsidP="000B5E27">
            <w:p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Fourniture et application d'un système de peinture en phase aqueuse, aspect mat profond, spécialement formulé pour les murs intérieurs.</w:t>
            </w:r>
          </w:p>
          <w:p w14:paraId="7BA2B0D1"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Préparation des supports :</w:t>
            </w:r>
          </w:p>
          <w:p w14:paraId="2B663DC9" w14:textId="77777777" w:rsidR="000B5E27" w:rsidRPr="000513F0" w:rsidRDefault="000B5E27" w:rsidP="000B5E27">
            <w:pPr>
              <w:numPr>
                <w:ilvl w:val="0"/>
                <w:numId w:val="42"/>
              </w:numPr>
              <w:spacing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Lessivage et brossage des surfaces existantes si nécessaire.</w:t>
            </w:r>
          </w:p>
          <w:p w14:paraId="0C5D053D" w14:textId="77777777" w:rsidR="000B5E27" w:rsidRPr="000513F0"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sz w:val="22"/>
                <w:szCs w:val="22"/>
              </w:rPr>
              <w:t>Ponçage mécanique des anciennes peintures et égrenage.</w:t>
            </w:r>
          </w:p>
          <w:p w14:paraId="679EB7FE" w14:textId="77777777" w:rsidR="000B5E27" w:rsidRPr="000513F0"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Ratissage complet</w:t>
            </w:r>
            <w:r w:rsidRPr="000513F0">
              <w:rPr>
                <w:rFonts w:asciiTheme="minorHAnsi" w:hAnsiTheme="minorHAnsi" w:cstheme="minorHAnsi"/>
                <w:sz w:val="22"/>
                <w:szCs w:val="22"/>
              </w:rPr>
              <w:t xml:space="preserve"> en deux couches croisées à l'enduit de lissage, suivi d'un ponçage fin, pour obtenir un état de surface lisse (Finition de type Gr1 selon les règles de l'art).</w:t>
            </w:r>
          </w:p>
          <w:p w14:paraId="4F058C60"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Système d'application :</w:t>
            </w:r>
          </w:p>
          <w:p w14:paraId="22E71771" w14:textId="77777777" w:rsidR="000B5E27" w:rsidRPr="000513F0" w:rsidRDefault="000B5E27" w:rsidP="000B5E27">
            <w:pPr>
              <w:numPr>
                <w:ilvl w:val="0"/>
                <w:numId w:val="43"/>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Impression :</w:t>
            </w:r>
            <w:r w:rsidRPr="000513F0">
              <w:rPr>
                <w:rFonts w:asciiTheme="minorHAnsi" w:hAnsiTheme="minorHAnsi" w:cstheme="minorHAnsi"/>
                <w:sz w:val="22"/>
                <w:szCs w:val="22"/>
              </w:rPr>
              <w:t xml:space="preserve"> Une couche de primaire d'accrochage régulateur de porosité, adapté au support (béton ou plaque de plâtre).</w:t>
            </w:r>
          </w:p>
          <w:p w14:paraId="167B185B" w14:textId="77777777" w:rsidR="000B5E27" w:rsidRPr="000513F0" w:rsidRDefault="000B5E27" w:rsidP="000B5E27">
            <w:pPr>
              <w:numPr>
                <w:ilvl w:val="0"/>
                <w:numId w:val="43"/>
              </w:numPr>
              <w:spacing w:before="100" w:beforeAutospacing="1"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Finition :</w:t>
            </w:r>
            <w:r w:rsidRPr="000513F0">
              <w:rPr>
                <w:rFonts w:asciiTheme="minorHAnsi" w:hAnsiTheme="minorHAnsi" w:cstheme="minorHAnsi"/>
                <w:sz w:val="22"/>
                <w:szCs w:val="22"/>
              </w:rPr>
              <w:t xml:space="preserve"> Application de </w:t>
            </w:r>
            <w:r w:rsidRPr="000513F0">
              <w:rPr>
                <w:rFonts w:asciiTheme="minorHAnsi" w:hAnsiTheme="minorHAnsi" w:cstheme="minorHAnsi"/>
                <w:b/>
                <w:bCs/>
                <w:sz w:val="22"/>
                <w:szCs w:val="22"/>
              </w:rPr>
              <w:t>deux couches de peinture acrylique mate</w:t>
            </w:r>
            <w:r w:rsidRPr="000513F0">
              <w:rPr>
                <w:rFonts w:asciiTheme="minorHAnsi" w:hAnsiTheme="minorHAnsi" w:cstheme="minorHAnsi"/>
                <w:sz w:val="22"/>
                <w:szCs w:val="22"/>
              </w:rPr>
              <w:t>, à fort pouvoir couvrant. La peinture devra présenter un aspect "mat absolu" pour minimiser les spectres de lumière rasante.</w:t>
            </w:r>
          </w:p>
          <w:p w14:paraId="0B62076B" w14:textId="77777777" w:rsidR="000B5E27" w:rsidRPr="000513F0" w:rsidRDefault="000B5E27" w:rsidP="000B5E27">
            <w:pPr>
              <w:spacing w:before="100" w:beforeAutospacing="1"/>
              <w:jc w:val="both"/>
              <w:rPr>
                <w:rFonts w:asciiTheme="minorHAnsi" w:hAnsiTheme="minorHAnsi" w:cstheme="minorHAnsi"/>
                <w:sz w:val="22"/>
                <w:szCs w:val="22"/>
              </w:rPr>
            </w:pPr>
            <w:r w:rsidRPr="000513F0">
              <w:rPr>
                <w:rFonts w:asciiTheme="minorHAnsi" w:hAnsiTheme="minorHAnsi" w:cstheme="minorHAnsi"/>
                <w:b/>
                <w:bCs/>
                <w:sz w:val="22"/>
                <w:szCs w:val="22"/>
              </w:rPr>
              <w:t>Caractéristiques du produit :</w:t>
            </w:r>
          </w:p>
          <w:p w14:paraId="4AC35BBA"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Aspect :</w:t>
            </w:r>
            <w:r w:rsidRPr="000513F0">
              <w:rPr>
                <w:rFonts w:asciiTheme="minorHAnsi" w:hAnsiTheme="minorHAnsi" w:cstheme="minorHAnsi"/>
                <w:sz w:val="22"/>
                <w:szCs w:val="22"/>
              </w:rPr>
              <w:t xml:space="preserve"> Mat profond (Brillance &lt; 3% sous 85°).</w:t>
            </w:r>
          </w:p>
          <w:p w14:paraId="43A2CFD4"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Environnement :</w:t>
            </w:r>
            <w:r w:rsidRPr="000513F0">
              <w:rPr>
                <w:rFonts w:asciiTheme="minorHAnsi" w:hAnsiTheme="minorHAnsi" w:cstheme="minorHAnsi"/>
                <w:sz w:val="22"/>
                <w:szCs w:val="22"/>
              </w:rPr>
              <w:t xml:space="preserve"> Classement </w:t>
            </w:r>
            <w:r w:rsidRPr="000513F0">
              <w:rPr>
                <w:rFonts w:asciiTheme="minorHAnsi" w:hAnsiTheme="minorHAnsi" w:cstheme="minorHAnsi"/>
                <w:b/>
                <w:bCs/>
                <w:sz w:val="22"/>
                <w:szCs w:val="22"/>
              </w:rPr>
              <w:t>A+</w:t>
            </w:r>
            <w:r w:rsidRPr="000513F0">
              <w:rPr>
                <w:rFonts w:asciiTheme="minorHAnsi" w:hAnsiTheme="minorHAnsi" w:cstheme="minorHAnsi"/>
                <w:sz w:val="22"/>
                <w:szCs w:val="22"/>
              </w:rPr>
              <w:t xml:space="preserve"> (faibles émissions de COV) et absence d'odeur persistante.</w:t>
            </w:r>
          </w:p>
          <w:p w14:paraId="580BC903" w14:textId="77777777" w:rsidR="000B5E27" w:rsidRPr="000513F0" w:rsidRDefault="000B5E27" w:rsidP="000B5E27">
            <w:pPr>
              <w:numPr>
                <w:ilvl w:val="0"/>
                <w:numId w:val="44"/>
              </w:numPr>
              <w:spacing w:after="100" w:afterAutospacing="1"/>
              <w:jc w:val="both"/>
              <w:rPr>
                <w:rFonts w:asciiTheme="minorHAnsi" w:hAnsiTheme="minorHAnsi" w:cstheme="minorHAnsi"/>
                <w:sz w:val="22"/>
                <w:szCs w:val="22"/>
              </w:rPr>
            </w:pPr>
            <w:r w:rsidRPr="000513F0">
              <w:rPr>
                <w:rFonts w:asciiTheme="minorHAnsi" w:hAnsiTheme="minorHAnsi" w:cstheme="minorHAnsi"/>
                <w:b/>
                <w:bCs/>
                <w:sz w:val="22"/>
                <w:szCs w:val="22"/>
              </w:rPr>
              <w:t>Teinte :</w:t>
            </w:r>
            <w:r w:rsidRPr="000513F0">
              <w:rPr>
                <w:rFonts w:asciiTheme="minorHAnsi" w:hAnsiTheme="minorHAnsi" w:cstheme="minorHAnsi"/>
                <w:sz w:val="22"/>
                <w:szCs w:val="22"/>
              </w:rPr>
              <w:t xml:space="preserve"> Blanc pur ou teinte au choix de l'architecte.</w:t>
            </w:r>
          </w:p>
          <w:p w14:paraId="572B5F7D" w14:textId="77777777" w:rsidR="000B5E27" w:rsidRPr="000513F0" w:rsidRDefault="000B5E27" w:rsidP="000B5E27">
            <w:pPr>
              <w:jc w:val="both"/>
              <w:rPr>
                <w:rFonts w:asciiTheme="minorHAnsi" w:hAnsiTheme="minorHAnsi" w:cstheme="minorHAnsi"/>
                <w:sz w:val="22"/>
                <w:szCs w:val="22"/>
              </w:rPr>
            </w:pPr>
            <w:r w:rsidRPr="000513F0">
              <w:rPr>
                <w:rFonts w:asciiTheme="minorHAnsi" w:hAnsiTheme="minorHAnsi" w:cstheme="minorHAnsi"/>
                <w:b/>
                <w:bCs/>
                <w:sz w:val="22"/>
                <w:szCs w:val="22"/>
              </w:rPr>
              <w:lastRenderedPageBreak/>
              <w:t>Prestations incluses :</w:t>
            </w:r>
            <w:r w:rsidRPr="000513F0">
              <w:rPr>
                <w:rFonts w:asciiTheme="minorHAnsi" w:hAnsiTheme="minorHAnsi" w:cstheme="minorHAnsi"/>
                <w:sz w:val="22"/>
                <w:szCs w:val="22"/>
              </w:rPr>
              <w:t xml:space="preserve"> Fourniture des peintures et enduits, mise en place d'échafaudages ou plateformes de travail sécurisées, protection totale des sols et des murs, nettoyage.</w:t>
            </w:r>
          </w:p>
          <w:p w14:paraId="2A17DF22" w14:textId="69DEAF2E" w:rsidR="00F00204" w:rsidRPr="004D1F11" w:rsidRDefault="00F00204" w:rsidP="00F00204">
            <w:pPr>
              <w:rPr>
                <w:rFonts w:asciiTheme="minorHAnsi" w:hAnsiTheme="minorHAnsi" w:cstheme="minorHAnsi"/>
                <w:b/>
                <w:sz w:val="22"/>
                <w:szCs w:val="22"/>
              </w:rPr>
            </w:pPr>
          </w:p>
        </w:tc>
        <w:tc>
          <w:tcPr>
            <w:tcW w:w="1842" w:type="dxa"/>
          </w:tcPr>
          <w:p w14:paraId="70D7DF75"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24A48FF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00204" w:rsidRPr="00134ACE" w14:paraId="1AF7C4E1" w14:textId="77777777" w:rsidTr="00BE4A65">
        <w:trPr>
          <w:trHeight w:val="20"/>
        </w:trPr>
        <w:tc>
          <w:tcPr>
            <w:tcW w:w="709" w:type="dxa"/>
          </w:tcPr>
          <w:p w14:paraId="01D02481" w14:textId="01037086"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33</w:t>
            </w:r>
          </w:p>
        </w:tc>
        <w:tc>
          <w:tcPr>
            <w:tcW w:w="5954" w:type="dxa"/>
          </w:tcPr>
          <w:p w14:paraId="1D1B9BD1" w14:textId="77777777" w:rsidR="000B5E27" w:rsidRPr="00E62D67" w:rsidRDefault="000B5E27" w:rsidP="000B5E27">
            <w:pPr>
              <w:jc w:val="both"/>
              <w:rPr>
                <w:rFonts w:asciiTheme="minorHAnsi" w:hAnsiTheme="minorHAnsi" w:cstheme="minorHAnsi"/>
                <w:b/>
                <w:sz w:val="22"/>
                <w:szCs w:val="22"/>
              </w:rPr>
            </w:pPr>
            <w:r w:rsidRPr="00E62D67">
              <w:rPr>
                <w:rFonts w:asciiTheme="minorHAnsi" w:hAnsiTheme="minorHAnsi" w:cstheme="minorHAnsi"/>
                <w:b/>
                <w:bCs/>
                <w:sz w:val="22"/>
                <w:szCs w:val="22"/>
              </w:rPr>
              <w:t>Peinture acrylique mate pour plafonds (Finition soignée)</w:t>
            </w:r>
          </w:p>
          <w:p w14:paraId="4735687B" w14:textId="77777777" w:rsidR="000B5E27" w:rsidRPr="00E62D67" w:rsidRDefault="000B5E27" w:rsidP="000B5E27">
            <w:p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Fourniture et application d'un système de peinture en phase aqueuse, aspect mat profond, spécialement formulé pour les plafonds intérieurs.</w:t>
            </w:r>
          </w:p>
          <w:p w14:paraId="66F6226E"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Préparation des supports :</w:t>
            </w:r>
          </w:p>
          <w:p w14:paraId="0B93B772" w14:textId="77777777" w:rsidR="000B5E27" w:rsidRPr="00E62D67" w:rsidRDefault="000B5E27" w:rsidP="000B5E27">
            <w:pPr>
              <w:numPr>
                <w:ilvl w:val="0"/>
                <w:numId w:val="42"/>
              </w:numPr>
              <w:spacing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Lessivage et brossage des surfaces existantes si nécessaire.</w:t>
            </w:r>
          </w:p>
          <w:p w14:paraId="3CF14FF4" w14:textId="77777777" w:rsidR="000B5E27" w:rsidRPr="00E62D67"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sz w:val="22"/>
                <w:szCs w:val="22"/>
              </w:rPr>
              <w:t>Ponçage mécanique des anciennes peintures et égrenage.</w:t>
            </w:r>
          </w:p>
          <w:p w14:paraId="10951EAF" w14:textId="77777777" w:rsidR="000B5E27" w:rsidRPr="00E62D67" w:rsidRDefault="000B5E27" w:rsidP="000B5E27">
            <w:pPr>
              <w:numPr>
                <w:ilvl w:val="0"/>
                <w:numId w:val="42"/>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Ratissage complet</w:t>
            </w:r>
            <w:r w:rsidRPr="00E62D67">
              <w:rPr>
                <w:rFonts w:asciiTheme="minorHAnsi" w:hAnsiTheme="minorHAnsi" w:cstheme="minorHAnsi"/>
                <w:sz w:val="22"/>
                <w:szCs w:val="22"/>
              </w:rPr>
              <w:t xml:space="preserve"> en deux couches croisées à l'enduit de lissage, suivi d'un ponçage fin, pour obtenir un état de surface lisse (Finition de type Gr1 selon les règles de l'art).</w:t>
            </w:r>
          </w:p>
          <w:p w14:paraId="43C6C749"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Système d'application :</w:t>
            </w:r>
          </w:p>
          <w:p w14:paraId="3BD81FB3" w14:textId="77777777" w:rsidR="000B5E27" w:rsidRPr="00E62D67" w:rsidRDefault="000B5E27" w:rsidP="000B5E27">
            <w:pPr>
              <w:numPr>
                <w:ilvl w:val="0"/>
                <w:numId w:val="43"/>
              </w:numPr>
              <w:spacing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Impression :</w:t>
            </w:r>
            <w:r w:rsidRPr="00E62D67">
              <w:rPr>
                <w:rFonts w:asciiTheme="minorHAnsi" w:hAnsiTheme="minorHAnsi" w:cstheme="minorHAnsi"/>
                <w:sz w:val="22"/>
                <w:szCs w:val="22"/>
              </w:rPr>
              <w:t xml:space="preserve"> Une couche de primaire d'accrochage régulateur de porosité, adapté au support (béton ou plaque de plâtre).</w:t>
            </w:r>
          </w:p>
          <w:p w14:paraId="6D44EA3F" w14:textId="77777777" w:rsidR="000B5E27" w:rsidRPr="00E62D67" w:rsidRDefault="000B5E27" w:rsidP="000B5E27">
            <w:pPr>
              <w:numPr>
                <w:ilvl w:val="0"/>
                <w:numId w:val="43"/>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Finition :</w:t>
            </w:r>
            <w:r w:rsidRPr="00E62D67">
              <w:rPr>
                <w:rFonts w:asciiTheme="minorHAnsi" w:hAnsiTheme="minorHAnsi" w:cstheme="minorHAnsi"/>
                <w:sz w:val="22"/>
                <w:szCs w:val="22"/>
              </w:rPr>
              <w:t xml:space="preserve"> Application de </w:t>
            </w:r>
            <w:r w:rsidRPr="00E62D67">
              <w:rPr>
                <w:rFonts w:asciiTheme="minorHAnsi" w:hAnsiTheme="minorHAnsi" w:cstheme="minorHAnsi"/>
                <w:b/>
                <w:bCs/>
                <w:sz w:val="22"/>
                <w:szCs w:val="22"/>
              </w:rPr>
              <w:t>deux couches de peinture acrylique mate</w:t>
            </w:r>
            <w:r w:rsidRPr="00E62D67">
              <w:rPr>
                <w:rFonts w:asciiTheme="minorHAnsi" w:hAnsiTheme="minorHAnsi" w:cstheme="minorHAnsi"/>
                <w:sz w:val="22"/>
                <w:szCs w:val="22"/>
              </w:rPr>
              <w:t>, à fort pouvoir couvrant. La peinture devra présenter un aspect "mat absolu" pour minimiser les spectres de lumière rasante.</w:t>
            </w:r>
          </w:p>
          <w:p w14:paraId="07DB5306" w14:textId="77777777" w:rsidR="000B5E27" w:rsidRPr="00E62D67" w:rsidRDefault="000B5E27" w:rsidP="000B5E27">
            <w:pPr>
              <w:spacing w:before="100" w:beforeAutospacing="1"/>
              <w:jc w:val="both"/>
              <w:rPr>
                <w:rFonts w:asciiTheme="minorHAnsi" w:hAnsiTheme="minorHAnsi" w:cstheme="minorHAnsi"/>
                <w:sz w:val="22"/>
                <w:szCs w:val="22"/>
              </w:rPr>
            </w:pPr>
            <w:r w:rsidRPr="00E62D67">
              <w:rPr>
                <w:rFonts w:asciiTheme="minorHAnsi" w:hAnsiTheme="minorHAnsi" w:cstheme="minorHAnsi"/>
                <w:b/>
                <w:bCs/>
                <w:sz w:val="22"/>
                <w:szCs w:val="22"/>
              </w:rPr>
              <w:t>Caractéristiques du produit :</w:t>
            </w:r>
          </w:p>
          <w:p w14:paraId="040CC275" w14:textId="77777777" w:rsidR="000B5E27" w:rsidRPr="00E62D67" w:rsidRDefault="000B5E27" w:rsidP="000B5E27">
            <w:pPr>
              <w:numPr>
                <w:ilvl w:val="0"/>
                <w:numId w:val="44"/>
              </w:numPr>
              <w:spacing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Aspect :</w:t>
            </w:r>
            <w:r w:rsidRPr="00E62D67">
              <w:rPr>
                <w:rFonts w:asciiTheme="minorHAnsi" w:hAnsiTheme="minorHAnsi" w:cstheme="minorHAnsi"/>
                <w:sz w:val="22"/>
                <w:szCs w:val="22"/>
              </w:rPr>
              <w:t xml:space="preserve"> Mat profond (Brillance &lt; 3% sous 85°).</w:t>
            </w:r>
          </w:p>
          <w:p w14:paraId="788CBB99" w14:textId="77777777" w:rsidR="000B5E27" w:rsidRPr="00E62D67" w:rsidRDefault="000B5E27" w:rsidP="000B5E27">
            <w:pPr>
              <w:numPr>
                <w:ilvl w:val="0"/>
                <w:numId w:val="44"/>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Environnement :</w:t>
            </w:r>
            <w:r w:rsidRPr="00E62D67">
              <w:rPr>
                <w:rFonts w:asciiTheme="minorHAnsi" w:hAnsiTheme="minorHAnsi" w:cstheme="minorHAnsi"/>
                <w:sz w:val="22"/>
                <w:szCs w:val="22"/>
              </w:rPr>
              <w:t xml:space="preserve"> Classement </w:t>
            </w:r>
            <w:r w:rsidRPr="00E62D67">
              <w:rPr>
                <w:rFonts w:asciiTheme="minorHAnsi" w:hAnsiTheme="minorHAnsi" w:cstheme="minorHAnsi"/>
                <w:b/>
                <w:bCs/>
                <w:sz w:val="22"/>
                <w:szCs w:val="22"/>
              </w:rPr>
              <w:t>A+</w:t>
            </w:r>
            <w:r w:rsidRPr="00E62D67">
              <w:rPr>
                <w:rFonts w:asciiTheme="minorHAnsi" w:hAnsiTheme="minorHAnsi" w:cstheme="minorHAnsi"/>
                <w:sz w:val="22"/>
                <w:szCs w:val="22"/>
              </w:rPr>
              <w:t xml:space="preserve"> (faibles émissions de COV) et absence d'odeur persistante.</w:t>
            </w:r>
          </w:p>
          <w:p w14:paraId="4A05C628" w14:textId="77777777" w:rsidR="000B5E27" w:rsidRPr="00E62D67" w:rsidRDefault="000B5E27" w:rsidP="000B5E27">
            <w:pPr>
              <w:numPr>
                <w:ilvl w:val="0"/>
                <w:numId w:val="44"/>
              </w:numPr>
              <w:spacing w:before="100" w:beforeAutospacing="1" w:after="100" w:afterAutospacing="1"/>
              <w:jc w:val="both"/>
              <w:rPr>
                <w:rFonts w:asciiTheme="minorHAnsi" w:hAnsiTheme="minorHAnsi" w:cstheme="minorHAnsi"/>
                <w:sz w:val="22"/>
                <w:szCs w:val="22"/>
              </w:rPr>
            </w:pPr>
            <w:r w:rsidRPr="00E62D67">
              <w:rPr>
                <w:rFonts w:asciiTheme="minorHAnsi" w:hAnsiTheme="minorHAnsi" w:cstheme="minorHAnsi"/>
                <w:b/>
                <w:bCs/>
                <w:sz w:val="22"/>
                <w:szCs w:val="22"/>
              </w:rPr>
              <w:t>Teinte :</w:t>
            </w:r>
            <w:r w:rsidRPr="00E62D67">
              <w:rPr>
                <w:rFonts w:asciiTheme="minorHAnsi" w:hAnsiTheme="minorHAnsi" w:cstheme="minorHAnsi"/>
                <w:sz w:val="22"/>
                <w:szCs w:val="22"/>
              </w:rPr>
              <w:t xml:space="preserve"> Blanc pur ou teinte au choix de l'architecte.</w:t>
            </w:r>
          </w:p>
          <w:p w14:paraId="5A8FC3D2" w14:textId="77777777" w:rsidR="000B5E27" w:rsidRPr="00E62D67" w:rsidRDefault="000B5E27" w:rsidP="000B5E27">
            <w:pPr>
              <w:jc w:val="both"/>
              <w:rPr>
                <w:rFonts w:asciiTheme="minorHAnsi" w:hAnsiTheme="minorHAnsi" w:cstheme="minorHAnsi"/>
                <w:sz w:val="22"/>
                <w:szCs w:val="22"/>
              </w:rPr>
            </w:pPr>
            <w:r w:rsidRPr="00E62D67">
              <w:rPr>
                <w:rFonts w:asciiTheme="minorHAnsi" w:hAnsiTheme="minorHAnsi" w:cstheme="minorHAnsi"/>
                <w:b/>
                <w:bCs/>
                <w:sz w:val="22"/>
                <w:szCs w:val="22"/>
              </w:rPr>
              <w:t>Prestations incluses :</w:t>
            </w:r>
            <w:r w:rsidRPr="00E62D67">
              <w:rPr>
                <w:rFonts w:asciiTheme="minorHAnsi" w:hAnsiTheme="minorHAnsi" w:cstheme="minorHAnsi"/>
                <w:sz w:val="22"/>
                <w:szCs w:val="22"/>
              </w:rPr>
              <w:t xml:space="preserve"> Fourniture des peintures et enduits, mise en place d'échafaudages ou plateformes de travail sécurisées, protection totale des sols et des murs, nettoyage.</w:t>
            </w:r>
          </w:p>
          <w:p w14:paraId="2A0F85BB" w14:textId="7C006B1D" w:rsidR="00F00204" w:rsidRPr="004D1F11" w:rsidRDefault="00F00204" w:rsidP="00F00204">
            <w:pPr>
              <w:rPr>
                <w:rFonts w:asciiTheme="minorHAnsi" w:hAnsiTheme="minorHAnsi" w:cstheme="minorHAnsi"/>
                <w:b/>
                <w:sz w:val="22"/>
                <w:szCs w:val="22"/>
              </w:rPr>
            </w:pPr>
          </w:p>
        </w:tc>
        <w:tc>
          <w:tcPr>
            <w:tcW w:w="1842" w:type="dxa"/>
          </w:tcPr>
          <w:p w14:paraId="308A15E0"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C75FC08"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r w:rsidR="00F7485E" w:rsidRPr="00134ACE" w14:paraId="2BFA9FD9" w14:textId="77777777" w:rsidTr="00BE4A65">
        <w:trPr>
          <w:trHeight w:val="20"/>
        </w:trPr>
        <w:tc>
          <w:tcPr>
            <w:tcW w:w="709" w:type="dxa"/>
          </w:tcPr>
          <w:p w14:paraId="2E48B0E6" w14:textId="1B9F578B" w:rsidR="00F7485E" w:rsidRPr="00134ACE" w:rsidRDefault="00F7485E" w:rsidP="00F7485E">
            <w:pPr>
              <w:jc w:val="center"/>
              <w:rPr>
                <w:rFonts w:asciiTheme="minorHAnsi" w:hAnsiTheme="minorHAnsi" w:cstheme="minorHAnsi"/>
                <w:sz w:val="22"/>
                <w:szCs w:val="22"/>
              </w:rPr>
            </w:pPr>
            <w:r>
              <w:rPr>
                <w:rFonts w:asciiTheme="minorHAnsi" w:hAnsiTheme="minorHAnsi" w:cstheme="minorHAnsi"/>
                <w:sz w:val="22"/>
                <w:szCs w:val="22"/>
              </w:rPr>
              <w:t>34</w:t>
            </w:r>
          </w:p>
        </w:tc>
        <w:tc>
          <w:tcPr>
            <w:tcW w:w="5954" w:type="dxa"/>
          </w:tcPr>
          <w:p w14:paraId="7F813581" w14:textId="77777777" w:rsidR="00F7485E" w:rsidRDefault="00F7485E" w:rsidP="00F7485E">
            <w:pPr>
              <w:pStyle w:val="NormalWeb"/>
              <w:spacing w:before="0" w:beforeAutospacing="0" w:after="0" w:afterAutospacing="0"/>
              <w:jc w:val="both"/>
              <w:rPr>
                <w:rFonts w:asciiTheme="minorHAnsi" w:eastAsia="Times New Roman" w:hAnsiTheme="minorHAnsi" w:cstheme="minorHAnsi"/>
                <w:b/>
                <w:bCs/>
                <w:color w:val="auto"/>
                <w:sz w:val="22"/>
                <w:szCs w:val="22"/>
              </w:rPr>
            </w:pPr>
            <w:r w:rsidRPr="00E62D67">
              <w:rPr>
                <w:rFonts w:asciiTheme="minorHAnsi" w:eastAsia="Times New Roman" w:hAnsiTheme="minorHAnsi" w:cstheme="minorHAnsi"/>
                <w:b/>
                <w:bCs/>
                <w:color w:val="auto"/>
                <w:sz w:val="22"/>
                <w:szCs w:val="22"/>
              </w:rPr>
              <w:t>Peinture acrylique de couleur (Finition soignée)</w:t>
            </w:r>
          </w:p>
          <w:p w14:paraId="1AEE9A44" w14:textId="77777777" w:rsidR="00F7485E" w:rsidRPr="00E62D67" w:rsidRDefault="00F7485E" w:rsidP="00F7485E">
            <w:pPr>
              <w:pStyle w:val="NormalWeb"/>
              <w:spacing w:before="0" w:beforeAutospacing="0" w:after="0" w:afterAutospacing="0"/>
              <w:jc w:val="both"/>
              <w:rPr>
                <w:rFonts w:asciiTheme="minorHAnsi" w:eastAsia="Times New Roman" w:hAnsiTheme="minorHAnsi" w:cstheme="minorHAnsi"/>
                <w:color w:val="auto"/>
                <w:sz w:val="22"/>
                <w:szCs w:val="22"/>
              </w:rPr>
            </w:pPr>
          </w:p>
          <w:p w14:paraId="4EA0D4AE" w14:textId="77777777" w:rsidR="00F7485E" w:rsidRDefault="00F7485E" w:rsidP="00F7485E">
            <w:pPr>
              <w:jc w:val="both"/>
              <w:rPr>
                <w:rFonts w:asciiTheme="minorHAnsi" w:hAnsiTheme="minorHAnsi" w:cstheme="minorHAnsi"/>
                <w:sz w:val="22"/>
                <w:szCs w:val="22"/>
              </w:rPr>
            </w:pPr>
            <w:r w:rsidRPr="00E62D67">
              <w:rPr>
                <w:rFonts w:asciiTheme="minorHAnsi" w:hAnsiTheme="minorHAnsi" w:cstheme="minorHAnsi"/>
                <w:sz w:val="22"/>
                <w:szCs w:val="22"/>
              </w:rPr>
              <w:t>Fourniture et application d'un système de peinture en phase aqueuse de haute qualité, dans les teintes choisies par l'architecte (nuanciers type NCS, RAL ou Pantone).</w:t>
            </w:r>
          </w:p>
          <w:p w14:paraId="0B0BF6F9" w14:textId="77777777" w:rsidR="00F7485E" w:rsidRPr="00E62D67" w:rsidRDefault="00F7485E" w:rsidP="00F7485E">
            <w:pPr>
              <w:jc w:val="both"/>
              <w:rPr>
                <w:rFonts w:asciiTheme="minorHAnsi" w:hAnsiTheme="minorHAnsi" w:cstheme="minorHAnsi"/>
                <w:sz w:val="22"/>
                <w:szCs w:val="22"/>
              </w:rPr>
            </w:pPr>
          </w:p>
          <w:p w14:paraId="650E672D"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Préparation des fonds :</w:t>
            </w:r>
          </w:p>
          <w:p w14:paraId="74991671" w14:textId="77777777" w:rsidR="00F7485E" w:rsidRPr="00E62D67" w:rsidRDefault="00F7485E" w:rsidP="00F7485E">
            <w:pPr>
              <w:numPr>
                <w:ilvl w:val="0"/>
                <w:numId w:val="45"/>
              </w:numPr>
              <w:jc w:val="both"/>
              <w:rPr>
                <w:rFonts w:asciiTheme="minorHAnsi" w:hAnsiTheme="minorHAnsi" w:cstheme="minorHAnsi"/>
                <w:sz w:val="22"/>
                <w:szCs w:val="22"/>
              </w:rPr>
            </w:pPr>
            <w:r w:rsidRPr="00E62D67">
              <w:rPr>
                <w:rFonts w:asciiTheme="minorHAnsi" w:hAnsiTheme="minorHAnsi" w:cstheme="minorHAnsi"/>
                <w:sz w:val="22"/>
                <w:szCs w:val="22"/>
              </w:rPr>
              <w:t>Lessivage, égrenage et ponçage des supports existants.</w:t>
            </w:r>
          </w:p>
          <w:p w14:paraId="2FFED8E0" w14:textId="77777777" w:rsidR="00F7485E" w:rsidRDefault="00F7485E" w:rsidP="00F7485E">
            <w:pPr>
              <w:numPr>
                <w:ilvl w:val="0"/>
                <w:numId w:val="45"/>
              </w:numPr>
              <w:jc w:val="both"/>
              <w:rPr>
                <w:rFonts w:asciiTheme="minorHAnsi" w:hAnsiTheme="minorHAnsi" w:cstheme="minorHAnsi"/>
                <w:sz w:val="22"/>
                <w:szCs w:val="22"/>
              </w:rPr>
            </w:pPr>
            <w:r w:rsidRPr="00E62D67">
              <w:rPr>
                <w:rFonts w:asciiTheme="minorHAnsi" w:hAnsiTheme="minorHAnsi" w:cstheme="minorHAnsi"/>
                <w:b/>
                <w:bCs/>
                <w:sz w:val="22"/>
                <w:szCs w:val="22"/>
              </w:rPr>
              <w:t>Ratissage complet</w:t>
            </w:r>
            <w:r w:rsidRPr="00E62D67">
              <w:rPr>
                <w:rFonts w:asciiTheme="minorHAnsi" w:hAnsiTheme="minorHAnsi" w:cstheme="minorHAnsi"/>
                <w:sz w:val="22"/>
                <w:szCs w:val="22"/>
              </w:rPr>
              <w:t xml:space="preserve"> en deux couches croisées d’enduit de lissage vinylique ou acrylique, suivi d'un ponçage </w:t>
            </w:r>
            <w:r w:rsidRPr="00E62D67">
              <w:rPr>
                <w:rFonts w:asciiTheme="minorHAnsi" w:hAnsiTheme="minorHAnsi" w:cstheme="minorHAnsi"/>
                <w:sz w:val="22"/>
                <w:szCs w:val="22"/>
              </w:rPr>
              <w:lastRenderedPageBreak/>
              <w:t>mécanique fin sous lumière rasante pour garantir l'absence de toute trace d'outil.</w:t>
            </w:r>
          </w:p>
          <w:p w14:paraId="5ED2CB89" w14:textId="77777777" w:rsidR="00F7485E" w:rsidRPr="00E62D67" w:rsidRDefault="00F7485E" w:rsidP="00F7485E">
            <w:pPr>
              <w:ind w:left="720"/>
              <w:jc w:val="both"/>
              <w:rPr>
                <w:rFonts w:asciiTheme="minorHAnsi" w:hAnsiTheme="minorHAnsi" w:cstheme="minorHAnsi"/>
                <w:sz w:val="22"/>
                <w:szCs w:val="22"/>
              </w:rPr>
            </w:pPr>
          </w:p>
          <w:p w14:paraId="57D72F85"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Système d'application (Spécifique teintes) :</w:t>
            </w:r>
          </w:p>
          <w:p w14:paraId="7546D89B" w14:textId="77777777" w:rsidR="00F7485E" w:rsidRPr="00E62D67" w:rsidRDefault="00F7485E" w:rsidP="00F7485E">
            <w:pPr>
              <w:numPr>
                <w:ilvl w:val="0"/>
                <w:numId w:val="46"/>
              </w:numPr>
              <w:jc w:val="both"/>
              <w:rPr>
                <w:rFonts w:asciiTheme="minorHAnsi" w:hAnsiTheme="minorHAnsi" w:cstheme="minorHAnsi"/>
                <w:sz w:val="22"/>
                <w:szCs w:val="22"/>
              </w:rPr>
            </w:pPr>
            <w:r w:rsidRPr="00E62D67">
              <w:rPr>
                <w:rFonts w:asciiTheme="minorHAnsi" w:hAnsiTheme="minorHAnsi" w:cstheme="minorHAnsi"/>
                <w:b/>
                <w:bCs/>
                <w:sz w:val="22"/>
                <w:szCs w:val="22"/>
              </w:rPr>
              <w:t>Impression :</w:t>
            </w:r>
            <w:r w:rsidRPr="00E62D67">
              <w:rPr>
                <w:rFonts w:asciiTheme="minorHAnsi" w:hAnsiTheme="minorHAnsi" w:cstheme="minorHAnsi"/>
                <w:sz w:val="22"/>
                <w:szCs w:val="22"/>
              </w:rPr>
              <w:t xml:space="preserve"> Une couche de primaire régulateur. Pour les teintes vives ou foncées, le primaire sera </w:t>
            </w:r>
            <w:r w:rsidRPr="00E62D67">
              <w:rPr>
                <w:rFonts w:asciiTheme="minorHAnsi" w:hAnsiTheme="minorHAnsi" w:cstheme="minorHAnsi"/>
                <w:b/>
                <w:bCs/>
                <w:sz w:val="22"/>
                <w:szCs w:val="22"/>
              </w:rPr>
              <w:t>teinté</w:t>
            </w:r>
            <w:r w:rsidRPr="00E62D67">
              <w:rPr>
                <w:rFonts w:asciiTheme="minorHAnsi" w:hAnsiTheme="minorHAnsi" w:cstheme="minorHAnsi"/>
                <w:sz w:val="22"/>
                <w:szCs w:val="22"/>
              </w:rPr>
              <w:t xml:space="preserve"> par le fabricant afin de garantir l'opacité finale.</w:t>
            </w:r>
          </w:p>
          <w:p w14:paraId="39F0A39A" w14:textId="77777777" w:rsidR="00F7485E" w:rsidRDefault="00F7485E" w:rsidP="00F7485E">
            <w:pPr>
              <w:numPr>
                <w:ilvl w:val="0"/>
                <w:numId w:val="46"/>
              </w:numPr>
              <w:jc w:val="both"/>
              <w:rPr>
                <w:rFonts w:asciiTheme="minorHAnsi" w:hAnsiTheme="minorHAnsi" w:cstheme="minorHAnsi"/>
                <w:sz w:val="22"/>
                <w:szCs w:val="22"/>
              </w:rPr>
            </w:pPr>
            <w:r w:rsidRPr="00E62D67">
              <w:rPr>
                <w:rFonts w:asciiTheme="minorHAnsi" w:hAnsiTheme="minorHAnsi" w:cstheme="minorHAnsi"/>
                <w:b/>
                <w:bCs/>
                <w:sz w:val="22"/>
                <w:szCs w:val="22"/>
              </w:rPr>
              <w:t>Finition :</w:t>
            </w:r>
            <w:r w:rsidRPr="00E62D67">
              <w:rPr>
                <w:rFonts w:asciiTheme="minorHAnsi" w:hAnsiTheme="minorHAnsi" w:cstheme="minorHAnsi"/>
                <w:sz w:val="22"/>
                <w:szCs w:val="22"/>
              </w:rPr>
              <w:t xml:space="preserve"> Application de </w:t>
            </w:r>
            <w:r w:rsidRPr="00E62D67">
              <w:rPr>
                <w:rFonts w:asciiTheme="minorHAnsi" w:hAnsiTheme="minorHAnsi" w:cstheme="minorHAnsi"/>
                <w:b/>
                <w:bCs/>
                <w:sz w:val="22"/>
                <w:szCs w:val="22"/>
              </w:rPr>
              <w:t>deux couches de peinture acrylique de couleur</w:t>
            </w:r>
            <w:r w:rsidRPr="00E62D67">
              <w:rPr>
                <w:rFonts w:asciiTheme="minorHAnsi" w:hAnsiTheme="minorHAnsi" w:cstheme="minorHAnsi"/>
                <w:sz w:val="22"/>
                <w:szCs w:val="22"/>
              </w:rPr>
              <w:t xml:space="preserve">, aspect </w:t>
            </w:r>
            <w:r w:rsidRPr="00E62D67">
              <w:rPr>
                <w:rFonts w:asciiTheme="minorHAnsi" w:hAnsiTheme="minorHAnsi" w:cstheme="minorHAnsi"/>
                <w:b/>
                <w:bCs/>
                <w:sz w:val="22"/>
                <w:szCs w:val="22"/>
              </w:rPr>
              <w:t>Mat ou Velours</w:t>
            </w:r>
            <w:r w:rsidRPr="00E62D67">
              <w:rPr>
                <w:rFonts w:asciiTheme="minorHAnsi" w:hAnsiTheme="minorHAnsi" w:cstheme="minorHAnsi"/>
                <w:sz w:val="22"/>
                <w:szCs w:val="22"/>
              </w:rPr>
              <w:t xml:space="preserve"> selon la zone. La peinture devra présenter une excellente résistance au lustrage.</w:t>
            </w:r>
          </w:p>
          <w:p w14:paraId="5FC116FF" w14:textId="77777777" w:rsidR="00F7485E" w:rsidRPr="00E62D67" w:rsidRDefault="00F7485E" w:rsidP="00F7485E">
            <w:pPr>
              <w:ind w:left="720"/>
              <w:jc w:val="both"/>
              <w:rPr>
                <w:rFonts w:asciiTheme="minorHAnsi" w:hAnsiTheme="minorHAnsi" w:cstheme="minorHAnsi"/>
                <w:sz w:val="22"/>
                <w:szCs w:val="22"/>
              </w:rPr>
            </w:pPr>
          </w:p>
          <w:p w14:paraId="0D9C1C7E"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Qualité et Environnement :</w:t>
            </w:r>
          </w:p>
          <w:p w14:paraId="38FDB7CF" w14:textId="77777777" w:rsidR="00F7485E" w:rsidRPr="00E62D67" w:rsidRDefault="00F7485E" w:rsidP="00F7485E">
            <w:pPr>
              <w:numPr>
                <w:ilvl w:val="0"/>
                <w:numId w:val="47"/>
              </w:numPr>
              <w:jc w:val="both"/>
              <w:rPr>
                <w:rFonts w:asciiTheme="minorHAnsi" w:hAnsiTheme="minorHAnsi" w:cstheme="minorHAnsi"/>
                <w:sz w:val="22"/>
                <w:szCs w:val="22"/>
              </w:rPr>
            </w:pPr>
            <w:r w:rsidRPr="00E62D67">
              <w:rPr>
                <w:rFonts w:asciiTheme="minorHAnsi" w:hAnsiTheme="minorHAnsi" w:cstheme="minorHAnsi"/>
                <w:sz w:val="22"/>
                <w:szCs w:val="22"/>
              </w:rPr>
              <w:t>Pigments stables à la lumière (garantie anti-décoloration).</w:t>
            </w:r>
          </w:p>
          <w:p w14:paraId="78815637" w14:textId="77777777" w:rsidR="00F7485E" w:rsidRDefault="00F7485E" w:rsidP="00F7485E">
            <w:pPr>
              <w:numPr>
                <w:ilvl w:val="0"/>
                <w:numId w:val="47"/>
              </w:numPr>
              <w:jc w:val="both"/>
              <w:rPr>
                <w:rFonts w:asciiTheme="minorHAnsi" w:hAnsiTheme="minorHAnsi" w:cstheme="minorHAnsi"/>
                <w:sz w:val="22"/>
                <w:szCs w:val="22"/>
              </w:rPr>
            </w:pPr>
            <w:r w:rsidRPr="00E62D67">
              <w:rPr>
                <w:rFonts w:asciiTheme="minorHAnsi" w:hAnsiTheme="minorHAnsi" w:cstheme="minorHAnsi"/>
                <w:sz w:val="22"/>
                <w:szCs w:val="22"/>
              </w:rPr>
              <w:t xml:space="preserve">Peinture certifiée </w:t>
            </w:r>
            <w:r w:rsidRPr="00E62D67">
              <w:rPr>
                <w:rFonts w:asciiTheme="minorHAnsi" w:hAnsiTheme="minorHAnsi" w:cstheme="minorHAnsi"/>
                <w:b/>
                <w:bCs/>
                <w:sz w:val="22"/>
                <w:szCs w:val="22"/>
              </w:rPr>
              <w:t>A+</w:t>
            </w:r>
            <w:r w:rsidRPr="00E62D67">
              <w:rPr>
                <w:rFonts w:asciiTheme="minorHAnsi" w:hAnsiTheme="minorHAnsi" w:cstheme="minorHAnsi"/>
                <w:sz w:val="22"/>
                <w:szCs w:val="22"/>
              </w:rPr>
              <w:t xml:space="preserve"> et Écolabel.</w:t>
            </w:r>
          </w:p>
          <w:p w14:paraId="14D569E7" w14:textId="77777777" w:rsidR="00F7485E" w:rsidRPr="00E62D67" w:rsidRDefault="00F7485E" w:rsidP="00F7485E">
            <w:pPr>
              <w:ind w:left="720"/>
              <w:jc w:val="both"/>
              <w:rPr>
                <w:rFonts w:asciiTheme="minorHAnsi" w:hAnsiTheme="minorHAnsi" w:cstheme="minorHAnsi"/>
                <w:sz w:val="22"/>
                <w:szCs w:val="22"/>
              </w:rPr>
            </w:pPr>
          </w:p>
          <w:p w14:paraId="5A4C8860"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b/>
                <w:bCs/>
                <w:sz w:val="22"/>
                <w:szCs w:val="22"/>
              </w:rPr>
              <w:t>Prestations incluses :</w:t>
            </w:r>
          </w:p>
          <w:p w14:paraId="4518B353" w14:textId="77777777" w:rsidR="00F7485E" w:rsidRDefault="00F7485E" w:rsidP="00F7485E">
            <w:pPr>
              <w:numPr>
                <w:ilvl w:val="0"/>
                <w:numId w:val="48"/>
              </w:numPr>
              <w:jc w:val="both"/>
              <w:rPr>
                <w:rFonts w:asciiTheme="minorHAnsi" w:hAnsiTheme="minorHAnsi" w:cstheme="minorHAnsi"/>
                <w:sz w:val="22"/>
                <w:szCs w:val="22"/>
              </w:rPr>
            </w:pPr>
            <w:r w:rsidRPr="00E62D67">
              <w:rPr>
                <w:rFonts w:asciiTheme="minorHAnsi" w:hAnsiTheme="minorHAnsi" w:cstheme="minorHAnsi"/>
                <w:sz w:val="22"/>
                <w:szCs w:val="22"/>
              </w:rPr>
              <w:t>Fourniture de tests de couleurs sur site (échantillons de 1 m2) pour validation finale des teintes sous l'éclairage réel du bâtiment.</w:t>
            </w:r>
          </w:p>
          <w:p w14:paraId="5FA458EF" w14:textId="77777777" w:rsidR="00F7485E" w:rsidRPr="00E62D67" w:rsidRDefault="00F7485E" w:rsidP="00F7485E">
            <w:pPr>
              <w:ind w:left="720"/>
              <w:jc w:val="both"/>
              <w:rPr>
                <w:rFonts w:asciiTheme="minorHAnsi" w:hAnsiTheme="minorHAnsi" w:cstheme="minorHAnsi"/>
                <w:sz w:val="22"/>
                <w:szCs w:val="22"/>
              </w:rPr>
            </w:pPr>
          </w:p>
          <w:p w14:paraId="3EF4A43D" w14:textId="77777777" w:rsidR="00F7485E" w:rsidRPr="00E62D67" w:rsidRDefault="00F7485E" w:rsidP="00F7485E">
            <w:pPr>
              <w:jc w:val="both"/>
              <w:rPr>
                <w:rFonts w:asciiTheme="minorHAnsi" w:hAnsiTheme="minorHAnsi" w:cstheme="minorHAnsi"/>
                <w:sz w:val="22"/>
                <w:szCs w:val="22"/>
              </w:rPr>
            </w:pPr>
            <w:r w:rsidRPr="00E62D67">
              <w:rPr>
                <w:rFonts w:asciiTheme="minorHAnsi" w:hAnsiTheme="minorHAnsi" w:cstheme="minorHAnsi"/>
                <w:sz w:val="22"/>
                <w:szCs w:val="22"/>
              </w:rPr>
              <w:t>Protections, échafaudages, nettoyage final.</w:t>
            </w:r>
          </w:p>
          <w:p w14:paraId="5057C841" w14:textId="4AEE381A" w:rsidR="00F7485E" w:rsidRPr="004D1F11" w:rsidRDefault="00F7485E" w:rsidP="00F7485E">
            <w:pPr>
              <w:rPr>
                <w:rFonts w:asciiTheme="minorHAnsi" w:hAnsiTheme="minorHAnsi" w:cstheme="minorHAnsi"/>
                <w:b/>
                <w:sz w:val="22"/>
                <w:szCs w:val="22"/>
              </w:rPr>
            </w:pPr>
          </w:p>
        </w:tc>
        <w:tc>
          <w:tcPr>
            <w:tcW w:w="1842" w:type="dxa"/>
          </w:tcPr>
          <w:p w14:paraId="52AA3F87" w14:textId="77777777" w:rsidR="00F7485E" w:rsidRPr="00134ACE" w:rsidRDefault="00F7485E" w:rsidP="00F7485E">
            <w:pPr>
              <w:overflowPunct w:val="0"/>
              <w:adjustRightInd w:val="0"/>
              <w:textAlignment w:val="baseline"/>
              <w:rPr>
                <w:rFonts w:asciiTheme="minorHAnsi" w:hAnsiTheme="minorHAnsi" w:cstheme="minorHAnsi"/>
                <w:noProof/>
                <w:sz w:val="22"/>
                <w:szCs w:val="22"/>
              </w:rPr>
            </w:pPr>
          </w:p>
        </w:tc>
        <w:tc>
          <w:tcPr>
            <w:tcW w:w="1701" w:type="dxa"/>
          </w:tcPr>
          <w:p w14:paraId="6853F6AE" w14:textId="77777777" w:rsidR="00F7485E" w:rsidRPr="00134ACE" w:rsidRDefault="00F7485E" w:rsidP="00F7485E">
            <w:pPr>
              <w:overflowPunct w:val="0"/>
              <w:adjustRightInd w:val="0"/>
              <w:textAlignment w:val="baseline"/>
              <w:rPr>
                <w:rFonts w:asciiTheme="minorHAnsi" w:hAnsiTheme="minorHAnsi" w:cstheme="minorHAnsi"/>
                <w:noProof/>
                <w:sz w:val="22"/>
                <w:szCs w:val="22"/>
              </w:rPr>
            </w:pPr>
          </w:p>
        </w:tc>
      </w:tr>
      <w:tr w:rsidR="00F00204" w:rsidRPr="00134ACE" w14:paraId="412D1DBD" w14:textId="77777777" w:rsidTr="00BE4A65">
        <w:trPr>
          <w:trHeight w:val="20"/>
        </w:trPr>
        <w:tc>
          <w:tcPr>
            <w:tcW w:w="709" w:type="dxa"/>
          </w:tcPr>
          <w:p w14:paraId="48D3062C" w14:textId="1D9E490B" w:rsidR="00F00204" w:rsidRPr="00134ACE" w:rsidRDefault="00F00204" w:rsidP="00F00204">
            <w:pPr>
              <w:jc w:val="center"/>
              <w:rPr>
                <w:rFonts w:asciiTheme="minorHAnsi" w:hAnsiTheme="minorHAnsi" w:cstheme="minorHAnsi"/>
                <w:sz w:val="22"/>
                <w:szCs w:val="22"/>
              </w:rPr>
            </w:pPr>
            <w:r>
              <w:rPr>
                <w:rFonts w:asciiTheme="minorHAnsi" w:hAnsiTheme="minorHAnsi" w:cstheme="minorHAnsi"/>
                <w:sz w:val="22"/>
                <w:szCs w:val="22"/>
              </w:rPr>
              <w:lastRenderedPageBreak/>
              <w:t>35</w:t>
            </w:r>
          </w:p>
        </w:tc>
        <w:tc>
          <w:tcPr>
            <w:tcW w:w="5954" w:type="dxa"/>
          </w:tcPr>
          <w:p w14:paraId="6B826D81" w14:textId="77777777" w:rsidR="00F7485E" w:rsidRPr="0018212E" w:rsidRDefault="00F7485E" w:rsidP="00F7485E">
            <w:pPr>
              <w:rPr>
                <w:rFonts w:asciiTheme="minorHAnsi" w:hAnsiTheme="minorHAnsi" w:cstheme="minorHAnsi"/>
                <w:b/>
                <w:sz w:val="22"/>
                <w:szCs w:val="22"/>
              </w:rPr>
            </w:pPr>
            <w:r w:rsidRPr="0018212E">
              <w:rPr>
                <w:rFonts w:asciiTheme="minorHAnsi" w:hAnsiTheme="minorHAnsi" w:cstheme="minorHAnsi"/>
                <w:b/>
                <w:sz w:val="22"/>
                <w:szCs w:val="22"/>
              </w:rPr>
              <w:t>Adaptation CFO/CFA par espace</w:t>
            </w:r>
          </w:p>
          <w:p w14:paraId="05AFE1A2" w14:textId="77777777" w:rsidR="00F7485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p>
          <w:p w14:paraId="476FA964" w14:textId="77777777" w:rsidR="00F7485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r w:rsidRPr="0018212E">
              <w:rPr>
                <w:rFonts w:asciiTheme="minorHAnsi" w:eastAsia="Times New Roman" w:hAnsiTheme="minorHAnsi" w:cstheme="minorHAnsi"/>
                <w:color w:val="auto"/>
                <w:sz w:val="22"/>
                <w:szCs w:val="22"/>
              </w:rPr>
              <w:t>Travaux de modification, d'adaptation et de création des réseaux électriques pour répondre aux nouveaux aménagements.</w:t>
            </w:r>
          </w:p>
          <w:p w14:paraId="21C23B3F" w14:textId="77777777" w:rsidR="00F7485E" w:rsidRPr="0018212E" w:rsidRDefault="00F7485E" w:rsidP="00F7485E">
            <w:pPr>
              <w:pStyle w:val="NormalWeb"/>
              <w:spacing w:before="0" w:beforeAutospacing="0" w:after="0" w:afterAutospacing="0"/>
              <w:rPr>
                <w:rFonts w:asciiTheme="minorHAnsi" w:eastAsia="Times New Roman" w:hAnsiTheme="minorHAnsi" w:cstheme="minorHAnsi"/>
                <w:color w:val="auto"/>
                <w:sz w:val="22"/>
                <w:szCs w:val="22"/>
              </w:rPr>
            </w:pPr>
          </w:p>
          <w:p w14:paraId="3367922A"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A. Courants Forts (CFO) :</w:t>
            </w:r>
          </w:p>
          <w:p w14:paraId="275F2A87" w14:textId="77777777" w:rsidR="00F7485E" w:rsidRPr="0018212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Distribution :</w:t>
            </w:r>
            <w:r w:rsidRPr="0018212E">
              <w:rPr>
                <w:rFonts w:asciiTheme="minorHAnsi" w:hAnsiTheme="minorHAnsi" w:cstheme="minorHAnsi"/>
                <w:sz w:val="22"/>
                <w:szCs w:val="22"/>
              </w:rPr>
              <w:t xml:space="preserve"> Modification et extension des circuits depuis les tableaux existants. Repérage et étiquetage de chaque nouveau circuit.</w:t>
            </w:r>
          </w:p>
          <w:p w14:paraId="08EF4BA5" w14:textId="77777777" w:rsidR="00F7485E" w:rsidRPr="0018212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Appareillage :</w:t>
            </w:r>
            <w:r w:rsidRPr="0018212E">
              <w:rPr>
                <w:rFonts w:asciiTheme="minorHAnsi" w:hAnsiTheme="minorHAnsi" w:cstheme="minorHAnsi"/>
                <w:sz w:val="22"/>
                <w:szCs w:val="22"/>
              </w:rPr>
              <w:t xml:space="preserve"> Fourniture et pose de prises de courant (2P+T), prises spécialisées, interrupteurs et variateurs (gamme et coloris au choix de l'architecte).</w:t>
            </w:r>
          </w:p>
          <w:p w14:paraId="5F35C12C" w14:textId="77777777" w:rsidR="00F7485E" w:rsidRDefault="00F7485E" w:rsidP="00F7485E">
            <w:pPr>
              <w:numPr>
                <w:ilvl w:val="0"/>
                <w:numId w:val="49"/>
              </w:numPr>
              <w:rPr>
                <w:rFonts w:asciiTheme="minorHAnsi" w:hAnsiTheme="minorHAnsi" w:cstheme="minorHAnsi"/>
                <w:sz w:val="22"/>
                <w:szCs w:val="22"/>
              </w:rPr>
            </w:pPr>
            <w:r w:rsidRPr="0018212E">
              <w:rPr>
                <w:rFonts w:asciiTheme="minorHAnsi" w:hAnsiTheme="minorHAnsi" w:cstheme="minorHAnsi"/>
                <w:b/>
                <w:bCs/>
                <w:sz w:val="22"/>
                <w:szCs w:val="22"/>
              </w:rPr>
              <w:t>Éclairage :</w:t>
            </w:r>
            <w:r w:rsidRPr="0018212E">
              <w:rPr>
                <w:rFonts w:asciiTheme="minorHAnsi" w:hAnsiTheme="minorHAnsi" w:cstheme="minorHAnsi"/>
                <w:sz w:val="22"/>
                <w:szCs w:val="22"/>
              </w:rPr>
              <w:t xml:space="preserve"> Fourniture, pose et raccordement des luminaires conformément au plan d'implantation. Les luminaires devront être de technologie LED avec drivers compatibles (DALI ou standard selon besoin).</w:t>
            </w:r>
          </w:p>
          <w:p w14:paraId="2C4092B9" w14:textId="77777777" w:rsidR="00F7485E" w:rsidRPr="0018212E" w:rsidRDefault="00F7485E" w:rsidP="00F7485E">
            <w:pPr>
              <w:ind w:left="720"/>
              <w:rPr>
                <w:rFonts w:asciiTheme="minorHAnsi" w:hAnsiTheme="minorHAnsi" w:cstheme="minorHAnsi"/>
                <w:sz w:val="22"/>
                <w:szCs w:val="22"/>
              </w:rPr>
            </w:pPr>
          </w:p>
          <w:p w14:paraId="44497F99"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B. Courants Faibles (CFA) :</w:t>
            </w:r>
          </w:p>
          <w:p w14:paraId="52B0F9DB" w14:textId="77777777" w:rsidR="00F7485E" w:rsidRPr="0018212E" w:rsidRDefault="00F7485E" w:rsidP="00F7485E">
            <w:pPr>
              <w:numPr>
                <w:ilvl w:val="0"/>
                <w:numId w:val="50"/>
              </w:numPr>
              <w:rPr>
                <w:rFonts w:asciiTheme="minorHAnsi" w:hAnsiTheme="minorHAnsi" w:cstheme="minorHAnsi"/>
                <w:sz w:val="22"/>
                <w:szCs w:val="22"/>
              </w:rPr>
            </w:pPr>
            <w:r w:rsidRPr="0018212E">
              <w:rPr>
                <w:rFonts w:asciiTheme="minorHAnsi" w:hAnsiTheme="minorHAnsi" w:cstheme="minorHAnsi"/>
                <w:b/>
                <w:bCs/>
                <w:sz w:val="22"/>
                <w:szCs w:val="22"/>
              </w:rPr>
              <w:t>VDI (Voix Données Images) :</w:t>
            </w:r>
            <w:r w:rsidRPr="0018212E">
              <w:rPr>
                <w:rFonts w:asciiTheme="minorHAnsi" w:hAnsiTheme="minorHAnsi" w:cstheme="minorHAnsi"/>
                <w:sz w:val="22"/>
                <w:szCs w:val="22"/>
              </w:rPr>
              <w:t xml:space="preserve"> Création de points d'accès réseau RJ45 catégorie 6A (ou supérieure) incluant câblage, prises murales et brassage en baie informatique.</w:t>
            </w:r>
          </w:p>
          <w:p w14:paraId="6A6E2843" w14:textId="77777777" w:rsidR="00F7485E" w:rsidRDefault="00F7485E" w:rsidP="00F7485E">
            <w:pPr>
              <w:numPr>
                <w:ilvl w:val="0"/>
                <w:numId w:val="50"/>
              </w:numPr>
              <w:rPr>
                <w:rFonts w:asciiTheme="minorHAnsi" w:hAnsiTheme="minorHAnsi" w:cstheme="minorHAnsi"/>
                <w:sz w:val="22"/>
                <w:szCs w:val="22"/>
              </w:rPr>
            </w:pPr>
            <w:r w:rsidRPr="0018212E">
              <w:rPr>
                <w:rFonts w:asciiTheme="minorHAnsi" w:hAnsiTheme="minorHAnsi" w:cstheme="minorHAnsi"/>
                <w:b/>
                <w:bCs/>
                <w:sz w:val="22"/>
                <w:szCs w:val="22"/>
              </w:rPr>
              <w:lastRenderedPageBreak/>
              <w:t>Sécurité :</w:t>
            </w:r>
            <w:r w:rsidRPr="0018212E">
              <w:rPr>
                <w:rFonts w:asciiTheme="minorHAnsi" w:hAnsiTheme="minorHAnsi" w:cstheme="minorHAnsi"/>
                <w:sz w:val="22"/>
                <w:szCs w:val="22"/>
              </w:rPr>
              <w:t xml:space="preserve"> Adaptation du système de détection incendie (SSI) ou du contrôle d'accès si nécessaire, avec test de mise en service.</w:t>
            </w:r>
          </w:p>
          <w:p w14:paraId="1F0B8D26" w14:textId="77777777" w:rsidR="00F7485E" w:rsidRPr="0018212E" w:rsidRDefault="00F7485E" w:rsidP="00F7485E">
            <w:pPr>
              <w:ind w:left="720"/>
              <w:rPr>
                <w:rFonts w:asciiTheme="minorHAnsi" w:hAnsiTheme="minorHAnsi" w:cstheme="minorHAnsi"/>
                <w:sz w:val="22"/>
                <w:szCs w:val="22"/>
              </w:rPr>
            </w:pPr>
          </w:p>
          <w:p w14:paraId="1932B97B" w14:textId="77777777" w:rsidR="00F7485E" w:rsidRPr="0018212E" w:rsidRDefault="00F7485E" w:rsidP="00F7485E">
            <w:pPr>
              <w:rPr>
                <w:rFonts w:asciiTheme="minorHAnsi" w:hAnsiTheme="minorHAnsi" w:cstheme="minorHAnsi"/>
                <w:sz w:val="22"/>
                <w:szCs w:val="22"/>
              </w:rPr>
            </w:pPr>
            <w:r w:rsidRPr="0018212E">
              <w:rPr>
                <w:rFonts w:asciiTheme="minorHAnsi" w:hAnsiTheme="minorHAnsi" w:cstheme="minorHAnsi"/>
                <w:b/>
                <w:bCs/>
                <w:sz w:val="22"/>
                <w:szCs w:val="22"/>
              </w:rPr>
              <w:t>Prestations incluses :</w:t>
            </w:r>
          </w:p>
          <w:p w14:paraId="4A0272E2"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Dépose des installations obsolètes et mise en sécurité.</w:t>
            </w:r>
          </w:p>
          <w:p w14:paraId="5AFE21B7"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Percements, saignées, rebouchages ou passage en goulottes/faux-plafonds.</w:t>
            </w:r>
          </w:p>
          <w:p w14:paraId="62604C9C" w14:textId="77777777" w:rsidR="00F7485E" w:rsidRPr="0018212E" w:rsidRDefault="00F7485E" w:rsidP="00F7485E">
            <w:pPr>
              <w:numPr>
                <w:ilvl w:val="0"/>
                <w:numId w:val="51"/>
              </w:numPr>
              <w:rPr>
                <w:rFonts w:asciiTheme="minorHAnsi" w:hAnsiTheme="minorHAnsi" w:cstheme="minorHAnsi"/>
                <w:sz w:val="22"/>
                <w:szCs w:val="22"/>
              </w:rPr>
            </w:pPr>
            <w:r w:rsidRPr="0018212E">
              <w:rPr>
                <w:rFonts w:asciiTheme="minorHAnsi" w:hAnsiTheme="minorHAnsi" w:cstheme="minorHAnsi"/>
                <w:sz w:val="22"/>
                <w:szCs w:val="22"/>
              </w:rPr>
              <w:t>Réalisation des schémas électriques mis à jour (DOE) et fourniture des certificats de conformité (</w:t>
            </w:r>
            <w:proofErr w:type="spellStart"/>
            <w:r w:rsidRPr="0018212E">
              <w:rPr>
                <w:rFonts w:asciiTheme="minorHAnsi" w:hAnsiTheme="minorHAnsi" w:cstheme="minorHAnsi"/>
                <w:sz w:val="22"/>
                <w:szCs w:val="22"/>
              </w:rPr>
              <w:t>Consuel</w:t>
            </w:r>
            <w:proofErr w:type="spellEnd"/>
            <w:r w:rsidRPr="0018212E">
              <w:rPr>
                <w:rFonts w:asciiTheme="minorHAnsi" w:hAnsiTheme="minorHAnsi" w:cstheme="minorHAnsi"/>
                <w:sz w:val="22"/>
                <w:szCs w:val="22"/>
              </w:rPr>
              <w:t xml:space="preserve"> si requis).</w:t>
            </w:r>
          </w:p>
          <w:p w14:paraId="47D82B0C" w14:textId="5C64E537" w:rsidR="00F00204" w:rsidRPr="004D1F11" w:rsidRDefault="00F00204" w:rsidP="00F00204">
            <w:pPr>
              <w:rPr>
                <w:rFonts w:asciiTheme="minorHAnsi" w:hAnsiTheme="minorHAnsi" w:cstheme="minorHAnsi"/>
                <w:b/>
                <w:sz w:val="22"/>
                <w:szCs w:val="22"/>
              </w:rPr>
            </w:pPr>
          </w:p>
        </w:tc>
        <w:tc>
          <w:tcPr>
            <w:tcW w:w="1842" w:type="dxa"/>
          </w:tcPr>
          <w:p w14:paraId="4AF8498B"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c>
          <w:tcPr>
            <w:tcW w:w="1701" w:type="dxa"/>
          </w:tcPr>
          <w:p w14:paraId="322A3FB3" w14:textId="77777777" w:rsidR="00F00204" w:rsidRPr="00134ACE" w:rsidRDefault="00F00204" w:rsidP="00F00204">
            <w:pPr>
              <w:overflowPunct w:val="0"/>
              <w:adjustRightInd w:val="0"/>
              <w:textAlignment w:val="baseline"/>
              <w:rPr>
                <w:rFonts w:asciiTheme="minorHAnsi" w:hAnsiTheme="minorHAnsi" w:cstheme="minorHAnsi"/>
                <w:noProof/>
                <w:sz w:val="22"/>
                <w:szCs w:val="22"/>
              </w:rPr>
            </w:pPr>
          </w:p>
        </w:tc>
      </w:tr>
    </w:tbl>
    <w:p w14:paraId="1467B8E0" w14:textId="4EE3D908" w:rsidR="007C40DF" w:rsidRDefault="007C40DF" w:rsidP="00823F10">
      <w:pPr>
        <w:widowControl w:val="0"/>
        <w:jc w:val="center"/>
        <w:rPr>
          <w:rFonts w:asciiTheme="minorHAnsi" w:hAnsiTheme="minorHAnsi" w:cstheme="minorHAnsi"/>
          <w:b/>
          <w:sz w:val="22"/>
          <w:szCs w:val="22"/>
          <w:u w:val="single"/>
        </w:rPr>
      </w:pPr>
    </w:p>
    <w:p w14:paraId="1609F77A" w14:textId="5A137C22" w:rsidR="00BA3B66" w:rsidRDefault="00BA3B66" w:rsidP="00823F10">
      <w:pPr>
        <w:widowControl w:val="0"/>
        <w:jc w:val="center"/>
        <w:rPr>
          <w:rFonts w:asciiTheme="minorHAnsi" w:hAnsiTheme="minorHAnsi" w:cstheme="minorHAnsi"/>
          <w:b/>
          <w:sz w:val="22"/>
          <w:szCs w:val="22"/>
          <w:u w:val="single"/>
        </w:rPr>
      </w:pPr>
    </w:p>
    <w:p w14:paraId="286D9C76" w14:textId="3561E342" w:rsidR="007C40DF" w:rsidRDefault="007C40DF" w:rsidP="00BA3B66">
      <w:pPr>
        <w:widowControl w:val="0"/>
        <w:rPr>
          <w:rFonts w:asciiTheme="minorHAnsi" w:hAnsiTheme="minorHAnsi" w:cstheme="minorHAnsi"/>
          <w:b/>
          <w:sz w:val="22"/>
          <w:szCs w:val="22"/>
          <w:u w:val="single"/>
        </w:rPr>
      </w:pPr>
    </w:p>
    <w:p w14:paraId="24BFB7E6" w14:textId="06FB7D24" w:rsidR="007C40DF" w:rsidRDefault="007C40DF" w:rsidP="00823F10">
      <w:pPr>
        <w:widowControl w:val="0"/>
        <w:jc w:val="center"/>
        <w:rPr>
          <w:rFonts w:asciiTheme="minorHAnsi" w:hAnsiTheme="minorHAnsi" w:cstheme="minorHAnsi"/>
          <w:b/>
          <w:sz w:val="22"/>
          <w:szCs w:val="22"/>
          <w:u w:val="single"/>
        </w:rPr>
      </w:pPr>
    </w:p>
    <w:p w14:paraId="78FC83A6" w14:textId="35C25789" w:rsidR="00350C9D" w:rsidRDefault="00350C9D" w:rsidP="00823F10">
      <w:pPr>
        <w:widowControl w:val="0"/>
        <w:jc w:val="center"/>
        <w:rPr>
          <w:rFonts w:asciiTheme="minorHAnsi" w:hAnsiTheme="minorHAnsi" w:cstheme="minorHAnsi"/>
          <w:b/>
          <w:sz w:val="22"/>
          <w:szCs w:val="22"/>
          <w:u w:val="single"/>
        </w:rPr>
      </w:pPr>
    </w:p>
    <w:p w14:paraId="7BA4F9AF" w14:textId="14FBAB06" w:rsidR="00350C9D" w:rsidRDefault="00350C9D" w:rsidP="00823F10">
      <w:pPr>
        <w:widowControl w:val="0"/>
        <w:jc w:val="center"/>
        <w:rPr>
          <w:rFonts w:asciiTheme="minorHAnsi" w:hAnsiTheme="minorHAnsi" w:cstheme="minorHAnsi"/>
          <w:b/>
          <w:sz w:val="22"/>
          <w:szCs w:val="22"/>
          <w:u w:val="single"/>
        </w:rPr>
      </w:pPr>
    </w:p>
    <w:p w14:paraId="15DCCAF1" w14:textId="7602C068" w:rsidR="00350C9D" w:rsidRDefault="00350C9D" w:rsidP="00823F10">
      <w:pPr>
        <w:widowControl w:val="0"/>
        <w:jc w:val="center"/>
        <w:rPr>
          <w:rFonts w:asciiTheme="minorHAnsi" w:hAnsiTheme="minorHAnsi" w:cstheme="minorHAnsi"/>
          <w:b/>
          <w:sz w:val="22"/>
          <w:szCs w:val="22"/>
          <w:u w:val="single"/>
        </w:rPr>
      </w:pPr>
    </w:p>
    <w:p w14:paraId="629C4C9E" w14:textId="5D368725" w:rsidR="00350C9D" w:rsidRDefault="00350C9D" w:rsidP="00823F10">
      <w:pPr>
        <w:widowControl w:val="0"/>
        <w:jc w:val="center"/>
        <w:rPr>
          <w:rFonts w:asciiTheme="minorHAnsi" w:hAnsiTheme="minorHAnsi" w:cstheme="minorHAnsi"/>
          <w:b/>
          <w:sz w:val="22"/>
          <w:szCs w:val="22"/>
          <w:u w:val="single"/>
        </w:rPr>
      </w:pPr>
    </w:p>
    <w:p w14:paraId="0FEB8317" w14:textId="01563567" w:rsidR="00350C9D" w:rsidRDefault="00350C9D" w:rsidP="00823F10">
      <w:pPr>
        <w:widowControl w:val="0"/>
        <w:jc w:val="center"/>
        <w:rPr>
          <w:rFonts w:asciiTheme="minorHAnsi" w:hAnsiTheme="minorHAnsi" w:cstheme="minorHAnsi"/>
          <w:b/>
          <w:sz w:val="22"/>
          <w:szCs w:val="22"/>
          <w:u w:val="single"/>
        </w:rPr>
      </w:pPr>
    </w:p>
    <w:p w14:paraId="634B5ECC" w14:textId="5554B377" w:rsidR="00350C9D" w:rsidRDefault="00350C9D" w:rsidP="00823F10">
      <w:pPr>
        <w:widowControl w:val="0"/>
        <w:jc w:val="center"/>
        <w:rPr>
          <w:rFonts w:asciiTheme="minorHAnsi" w:hAnsiTheme="minorHAnsi" w:cstheme="minorHAnsi"/>
          <w:b/>
          <w:sz w:val="22"/>
          <w:szCs w:val="22"/>
          <w:u w:val="single"/>
        </w:rPr>
      </w:pPr>
    </w:p>
    <w:p w14:paraId="2D75B300" w14:textId="7BF305E8" w:rsidR="00350C9D" w:rsidRDefault="00350C9D" w:rsidP="00823F10">
      <w:pPr>
        <w:widowControl w:val="0"/>
        <w:jc w:val="center"/>
        <w:rPr>
          <w:rFonts w:asciiTheme="minorHAnsi" w:hAnsiTheme="minorHAnsi" w:cstheme="minorHAnsi"/>
          <w:b/>
          <w:sz w:val="22"/>
          <w:szCs w:val="22"/>
          <w:u w:val="single"/>
        </w:rPr>
      </w:pPr>
    </w:p>
    <w:p w14:paraId="35369170" w14:textId="568828CC" w:rsidR="00350C9D" w:rsidRDefault="00350C9D" w:rsidP="00823F10">
      <w:pPr>
        <w:widowControl w:val="0"/>
        <w:jc w:val="center"/>
        <w:rPr>
          <w:rFonts w:asciiTheme="minorHAnsi" w:hAnsiTheme="minorHAnsi" w:cstheme="minorHAnsi"/>
          <w:b/>
          <w:sz w:val="22"/>
          <w:szCs w:val="22"/>
          <w:u w:val="single"/>
        </w:rPr>
      </w:pPr>
    </w:p>
    <w:p w14:paraId="4091F23A" w14:textId="13E3051D" w:rsidR="00350C9D" w:rsidRDefault="00350C9D" w:rsidP="00823F10">
      <w:pPr>
        <w:widowControl w:val="0"/>
        <w:jc w:val="center"/>
        <w:rPr>
          <w:rFonts w:asciiTheme="minorHAnsi" w:hAnsiTheme="minorHAnsi" w:cstheme="minorHAnsi"/>
          <w:b/>
          <w:sz w:val="22"/>
          <w:szCs w:val="22"/>
          <w:u w:val="single"/>
        </w:rPr>
      </w:pPr>
    </w:p>
    <w:p w14:paraId="0747D7B2" w14:textId="49696AE6" w:rsidR="00350C9D" w:rsidRDefault="00350C9D" w:rsidP="00823F10">
      <w:pPr>
        <w:widowControl w:val="0"/>
        <w:jc w:val="center"/>
        <w:rPr>
          <w:rFonts w:asciiTheme="minorHAnsi" w:hAnsiTheme="minorHAnsi" w:cstheme="minorHAnsi"/>
          <w:b/>
          <w:sz w:val="22"/>
          <w:szCs w:val="22"/>
          <w:u w:val="single"/>
        </w:rPr>
      </w:pPr>
    </w:p>
    <w:p w14:paraId="6C36E107" w14:textId="7FD7E54B" w:rsidR="00350C9D" w:rsidRDefault="00350C9D" w:rsidP="00823F10">
      <w:pPr>
        <w:widowControl w:val="0"/>
        <w:jc w:val="center"/>
        <w:rPr>
          <w:rFonts w:asciiTheme="minorHAnsi" w:hAnsiTheme="minorHAnsi" w:cstheme="minorHAnsi"/>
          <w:b/>
          <w:sz w:val="22"/>
          <w:szCs w:val="22"/>
          <w:u w:val="single"/>
        </w:rPr>
      </w:pPr>
    </w:p>
    <w:p w14:paraId="18845DE4" w14:textId="1383E381" w:rsidR="00350C9D" w:rsidRDefault="00350C9D" w:rsidP="00823F10">
      <w:pPr>
        <w:widowControl w:val="0"/>
        <w:jc w:val="center"/>
        <w:rPr>
          <w:rFonts w:asciiTheme="minorHAnsi" w:hAnsiTheme="minorHAnsi" w:cstheme="minorHAnsi"/>
          <w:b/>
          <w:sz w:val="22"/>
          <w:szCs w:val="22"/>
          <w:u w:val="single"/>
        </w:rPr>
      </w:pPr>
    </w:p>
    <w:p w14:paraId="45BB8449" w14:textId="264F07C1" w:rsidR="00350C9D" w:rsidRDefault="00350C9D" w:rsidP="00823F10">
      <w:pPr>
        <w:widowControl w:val="0"/>
        <w:jc w:val="center"/>
        <w:rPr>
          <w:rFonts w:asciiTheme="minorHAnsi" w:hAnsiTheme="minorHAnsi" w:cstheme="minorHAnsi"/>
          <w:b/>
          <w:sz w:val="22"/>
          <w:szCs w:val="22"/>
          <w:u w:val="single"/>
        </w:rPr>
      </w:pPr>
    </w:p>
    <w:p w14:paraId="40E9372D" w14:textId="2D53AAB3" w:rsidR="00350C9D" w:rsidRDefault="00350C9D" w:rsidP="00823F10">
      <w:pPr>
        <w:widowControl w:val="0"/>
        <w:jc w:val="center"/>
        <w:rPr>
          <w:rFonts w:asciiTheme="minorHAnsi" w:hAnsiTheme="minorHAnsi" w:cstheme="minorHAnsi"/>
          <w:b/>
          <w:sz w:val="22"/>
          <w:szCs w:val="22"/>
          <w:u w:val="single"/>
        </w:rPr>
      </w:pPr>
    </w:p>
    <w:p w14:paraId="7DC85E61" w14:textId="135E748E" w:rsidR="00350C9D" w:rsidRDefault="00350C9D" w:rsidP="00823F10">
      <w:pPr>
        <w:widowControl w:val="0"/>
        <w:jc w:val="center"/>
        <w:rPr>
          <w:rFonts w:asciiTheme="minorHAnsi" w:hAnsiTheme="minorHAnsi" w:cstheme="minorHAnsi"/>
          <w:b/>
          <w:sz w:val="22"/>
          <w:szCs w:val="22"/>
          <w:u w:val="single"/>
        </w:rPr>
      </w:pPr>
    </w:p>
    <w:p w14:paraId="29AA21E9" w14:textId="1A01FF11" w:rsidR="00350C9D" w:rsidRDefault="00350C9D" w:rsidP="00823F10">
      <w:pPr>
        <w:widowControl w:val="0"/>
        <w:jc w:val="center"/>
        <w:rPr>
          <w:rFonts w:asciiTheme="minorHAnsi" w:hAnsiTheme="minorHAnsi" w:cstheme="minorHAnsi"/>
          <w:b/>
          <w:sz w:val="22"/>
          <w:szCs w:val="22"/>
          <w:u w:val="single"/>
        </w:rPr>
      </w:pPr>
    </w:p>
    <w:p w14:paraId="59A2E798" w14:textId="4F36C48C" w:rsidR="00350C9D" w:rsidRDefault="00350C9D" w:rsidP="00823F10">
      <w:pPr>
        <w:widowControl w:val="0"/>
        <w:jc w:val="center"/>
        <w:rPr>
          <w:rFonts w:asciiTheme="minorHAnsi" w:hAnsiTheme="minorHAnsi" w:cstheme="minorHAnsi"/>
          <w:b/>
          <w:sz w:val="22"/>
          <w:szCs w:val="22"/>
          <w:u w:val="single"/>
        </w:rPr>
      </w:pPr>
    </w:p>
    <w:p w14:paraId="031F1032" w14:textId="2112CCC3" w:rsidR="00350C9D" w:rsidRDefault="00350C9D" w:rsidP="00823F10">
      <w:pPr>
        <w:widowControl w:val="0"/>
        <w:jc w:val="center"/>
        <w:rPr>
          <w:rFonts w:asciiTheme="minorHAnsi" w:hAnsiTheme="minorHAnsi" w:cstheme="minorHAnsi"/>
          <w:b/>
          <w:sz w:val="22"/>
          <w:szCs w:val="22"/>
          <w:u w:val="single"/>
        </w:rPr>
      </w:pPr>
    </w:p>
    <w:p w14:paraId="694619C6" w14:textId="3DE564C5" w:rsidR="00BE4A65" w:rsidRDefault="00BE4A65" w:rsidP="00823F10">
      <w:pPr>
        <w:widowControl w:val="0"/>
        <w:jc w:val="center"/>
        <w:rPr>
          <w:rFonts w:asciiTheme="minorHAnsi" w:hAnsiTheme="minorHAnsi" w:cstheme="minorHAnsi"/>
          <w:b/>
          <w:sz w:val="22"/>
          <w:szCs w:val="22"/>
          <w:u w:val="single"/>
        </w:rPr>
      </w:pPr>
    </w:p>
    <w:p w14:paraId="24579D4E" w14:textId="780AB2F4" w:rsidR="00BE4A65" w:rsidRDefault="00BE4A65" w:rsidP="00823F10">
      <w:pPr>
        <w:widowControl w:val="0"/>
        <w:jc w:val="center"/>
        <w:rPr>
          <w:rFonts w:asciiTheme="minorHAnsi" w:hAnsiTheme="minorHAnsi" w:cstheme="minorHAnsi"/>
          <w:b/>
          <w:sz w:val="22"/>
          <w:szCs w:val="22"/>
          <w:u w:val="single"/>
        </w:rPr>
      </w:pPr>
    </w:p>
    <w:p w14:paraId="4D8041A9" w14:textId="588675C0" w:rsidR="00BE4A65" w:rsidRDefault="00BE4A65" w:rsidP="00823F10">
      <w:pPr>
        <w:widowControl w:val="0"/>
        <w:jc w:val="center"/>
        <w:rPr>
          <w:rFonts w:asciiTheme="minorHAnsi" w:hAnsiTheme="minorHAnsi" w:cstheme="minorHAnsi"/>
          <w:b/>
          <w:sz w:val="22"/>
          <w:szCs w:val="22"/>
          <w:u w:val="single"/>
        </w:rPr>
      </w:pPr>
    </w:p>
    <w:p w14:paraId="39602C94" w14:textId="380E8D99" w:rsidR="00BE4A65" w:rsidRDefault="00BE4A65" w:rsidP="00823F10">
      <w:pPr>
        <w:widowControl w:val="0"/>
        <w:jc w:val="center"/>
        <w:rPr>
          <w:rFonts w:asciiTheme="minorHAnsi" w:hAnsiTheme="minorHAnsi" w:cstheme="minorHAnsi"/>
          <w:b/>
          <w:sz w:val="22"/>
          <w:szCs w:val="22"/>
          <w:u w:val="single"/>
        </w:rPr>
      </w:pPr>
    </w:p>
    <w:p w14:paraId="215AFBC7" w14:textId="355530F5" w:rsidR="00BE4A65" w:rsidRDefault="00BE4A65" w:rsidP="00823F10">
      <w:pPr>
        <w:widowControl w:val="0"/>
        <w:jc w:val="center"/>
        <w:rPr>
          <w:rFonts w:asciiTheme="minorHAnsi" w:hAnsiTheme="minorHAnsi" w:cstheme="minorHAnsi"/>
          <w:b/>
          <w:sz w:val="22"/>
          <w:szCs w:val="22"/>
          <w:u w:val="single"/>
        </w:rPr>
      </w:pPr>
    </w:p>
    <w:p w14:paraId="2043FDFF" w14:textId="052B32FF" w:rsidR="00BE4A65" w:rsidRDefault="00BE4A65" w:rsidP="00823F10">
      <w:pPr>
        <w:widowControl w:val="0"/>
        <w:jc w:val="center"/>
        <w:rPr>
          <w:rFonts w:asciiTheme="minorHAnsi" w:hAnsiTheme="minorHAnsi" w:cstheme="minorHAnsi"/>
          <w:b/>
          <w:sz w:val="22"/>
          <w:szCs w:val="22"/>
          <w:u w:val="single"/>
        </w:rPr>
      </w:pPr>
    </w:p>
    <w:p w14:paraId="65500E91" w14:textId="58C16244" w:rsidR="00BE4A65" w:rsidRDefault="00BE4A65" w:rsidP="00823F10">
      <w:pPr>
        <w:widowControl w:val="0"/>
        <w:jc w:val="center"/>
        <w:rPr>
          <w:rFonts w:asciiTheme="minorHAnsi" w:hAnsiTheme="minorHAnsi" w:cstheme="minorHAnsi"/>
          <w:b/>
          <w:sz w:val="22"/>
          <w:szCs w:val="22"/>
          <w:u w:val="single"/>
        </w:rPr>
      </w:pPr>
    </w:p>
    <w:p w14:paraId="0DE3AA04" w14:textId="7471E097" w:rsidR="00923B60" w:rsidRDefault="00923B60" w:rsidP="00823F10">
      <w:pPr>
        <w:widowControl w:val="0"/>
        <w:jc w:val="center"/>
        <w:rPr>
          <w:rFonts w:asciiTheme="minorHAnsi" w:hAnsiTheme="minorHAnsi" w:cstheme="minorHAnsi"/>
          <w:b/>
          <w:sz w:val="22"/>
          <w:szCs w:val="22"/>
          <w:u w:val="single"/>
        </w:rPr>
      </w:pPr>
    </w:p>
    <w:p w14:paraId="4FC1F5E5" w14:textId="77777777" w:rsidR="00923B60" w:rsidRDefault="00923B60" w:rsidP="00823F10">
      <w:pPr>
        <w:widowControl w:val="0"/>
        <w:jc w:val="center"/>
        <w:rPr>
          <w:rFonts w:asciiTheme="minorHAnsi" w:hAnsiTheme="minorHAnsi" w:cstheme="minorHAnsi"/>
          <w:b/>
          <w:sz w:val="22"/>
          <w:szCs w:val="22"/>
          <w:u w:val="single"/>
        </w:rPr>
      </w:pPr>
    </w:p>
    <w:p w14:paraId="147CDD3D" w14:textId="249C52DF" w:rsidR="00350C9D" w:rsidRDefault="00350C9D" w:rsidP="00823F10">
      <w:pPr>
        <w:widowControl w:val="0"/>
        <w:jc w:val="center"/>
        <w:rPr>
          <w:rFonts w:asciiTheme="minorHAnsi" w:hAnsiTheme="minorHAnsi" w:cstheme="minorHAnsi"/>
          <w:b/>
          <w:sz w:val="22"/>
          <w:szCs w:val="22"/>
          <w:u w:val="single"/>
        </w:rPr>
      </w:pPr>
    </w:p>
    <w:p w14:paraId="1C23FE25" w14:textId="2FD3EAD3" w:rsidR="00350C9D" w:rsidRDefault="00350C9D" w:rsidP="00823F10">
      <w:pPr>
        <w:widowControl w:val="0"/>
        <w:jc w:val="center"/>
        <w:rPr>
          <w:rFonts w:asciiTheme="minorHAnsi" w:hAnsiTheme="minorHAnsi" w:cstheme="minorHAnsi"/>
          <w:b/>
          <w:sz w:val="22"/>
          <w:szCs w:val="22"/>
          <w:u w:val="single"/>
        </w:rPr>
      </w:pPr>
    </w:p>
    <w:p w14:paraId="6FE46AD4" w14:textId="3F3BF96A" w:rsidR="004646FE" w:rsidRDefault="004646FE" w:rsidP="00823F10">
      <w:pPr>
        <w:widowControl w:val="0"/>
        <w:jc w:val="center"/>
        <w:rPr>
          <w:rFonts w:asciiTheme="minorHAnsi" w:hAnsiTheme="minorHAnsi" w:cstheme="minorHAnsi"/>
          <w:b/>
          <w:sz w:val="22"/>
          <w:szCs w:val="22"/>
          <w:u w:val="single"/>
        </w:rPr>
      </w:pPr>
    </w:p>
    <w:p w14:paraId="7ADC3CBC" w14:textId="02810427" w:rsidR="004646FE" w:rsidRDefault="004646FE" w:rsidP="00823F10">
      <w:pPr>
        <w:widowControl w:val="0"/>
        <w:jc w:val="center"/>
        <w:rPr>
          <w:rFonts w:asciiTheme="minorHAnsi" w:hAnsiTheme="minorHAnsi" w:cstheme="minorHAnsi"/>
          <w:b/>
          <w:sz w:val="22"/>
          <w:szCs w:val="22"/>
          <w:u w:val="single"/>
        </w:rPr>
      </w:pPr>
    </w:p>
    <w:p w14:paraId="2A88F12F" w14:textId="5B0F5293" w:rsidR="004646FE" w:rsidRDefault="004646FE" w:rsidP="00823F10">
      <w:pPr>
        <w:widowControl w:val="0"/>
        <w:jc w:val="center"/>
        <w:rPr>
          <w:rFonts w:asciiTheme="minorHAnsi" w:hAnsiTheme="minorHAnsi" w:cstheme="minorHAnsi"/>
          <w:b/>
          <w:sz w:val="22"/>
          <w:szCs w:val="22"/>
          <w:u w:val="single"/>
        </w:rPr>
      </w:pPr>
    </w:p>
    <w:p w14:paraId="75DFC071" w14:textId="77777777" w:rsidR="004646FE" w:rsidRDefault="004646FE" w:rsidP="00823F10">
      <w:pPr>
        <w:widowControl w:val="0"/>
        <w:jc w:val="center"/>
        <w:rPr>
          <w:rFonts w:asciiTheme="minorHAnsi" w:hAnsiTheme="minorHAnsi" w:cstheme="minorHAnsi"/>
          <w:b/>
          <w:sz w:val="22"/>
          <w:szCs w:val="22"/>
          <w:u w:val="single"/>
        </w:rPr>
      </w:pPr>
    </w:p>
    <w:p w14:paraId="06D4B589" w14:textId="4BC4DDCC" w:rsidR="0052637A" w:rsidRPr="005D7E25" w:rsidRDefault="0052637A" w:rsidP="00823F10">
      <w:pPr>
        <w:widowControl w:val="0"/>
        <w:jc w:val="center"/>
        <w:rPr>
          <w:rFonts w:asciiTheme="minorHAnsi" w:hAnsiTheme="minorHAnsi" w:cstheme="minorHAnsi"/>
          <w:b/>
          <w:sz w:val="28"/>
          <w:szCs w:val="28"/>
          <w:u w:val="single"/>
        </w:rPr>
      </w:pPr>
      <w:r w:rsidRPr="005D7E25">
        <w:rPr>
          <w:rFonts w:asciiTheme="minorHAnsi" w:hAnsiTheme="minorHAnsi" w:cstheme="minorHAnsi"/>
          <w:b/>
          <w:sz w:val="28"/>
          <w:szCs w:val="28"/>
          <w:u w:val="single"/>
        </w:rPr>
        <w:t>BORDEREAU DES PRIX – DETAIL ESTIMATIF</w:t>
      </w:r>
    </w:p>
    <w:p w14:paraId="5F94F355" w14:textId="72F61EAE" w:rsidR="006F7690" w:rsidRPr="005D7E25" w:rsidRDefault="006F7690" w:rsidP="007C40DF">
      <w:pPr>
        <w:widowControl w:val="0"/>
        <w:rPr>
          <w:rFonts w:asciiTheme="minorHAnsi" w:hAnsiTheme="minorHAnsi" w:cstheme="minorHAnsi"/>
          <w:b/>
          <w:sz w:val="22"/>
          <w:szCs w:val="22"/>
        </w:rPr>
      </w:pPr>
    </w:p>
    <w:p w14:paraId="54ED014F" w14:textId="4A3D6A3E" w:rsidR="0052637A" w:rsidRPr="005D7E25" w:rsidRDefault="0052637A" w:rsidP="007C40DF">
      <w:pPr>
        <w:pStyle w:val="Corpsdetexte2"/>
        <w:tabs>
          <w:tab w:val="left" w:pos="2369"/>
        </w:tabs>
        <w:suppressAutoHyphens/>
        <w:spacing w:line="276" w:lineRule="auto"/>
        <w:jc w:val="center"/>
        <w:rPr>
          <w:rFonts w:asciiTheme="minorHAnsi" w:hAnsiTheme="minorHAnsi" w:cstheme="minorHAnsi"/>
          <w:b/>
          <w:bCs/>
          <w:color w:val="548DD4" w:themeColor="text2" w:themeTint="99"/>
          <w:szCs w:val="24"/>
        </w:rPr>
      </w:pPr>
      <w:r w:rsidRPr="005D7E25">
        <w:rPr>
          <w:rFonts w:asciiTheme="minorHAnsi" w:hAnsiTheme="minorHAnsi" w:cstheme="minorHAnsi"/>
          <w:b/>
          <w:bCs/>
          <w:color w:val="548DD4" w:themeColor="text2" w:themeTint="99"/>
          <w:szCs w:val="24"/>
        </w:rPr>
        <w:t xml:space="preserve">La réalisation des travaux d’habillage et traitement de surface destinés à la Cité des Métiers et des Compétences </w:t>
      </w:r>
      <w:r w:rsidR="00E93D41" w:rsidRPr="005D7E25">
        <w:rPr>
          <w:rFonts w:asciiTheme="minorHAnsi" w:hAnsiTheme="minorHAnsi" w:cstheme="minorHAnsi"/>
          <w:b/>
          <w:bCs/>
          <w:color w:val="548DD4" w:themeColor="text2" w:themeTint="99"/>
          <w:szCs w:val="24"/>
        </w:rPr>
        <w:t>GUELMIM</w:t>
      </w:r>
      <w:r w:rsidR="007C40DF" w:rsidRPr="005D7E25">
        <w:rPr>
          <w:rFonts w:asciiTheme="minorHAnsi" w:hAnsiTheme="minorHAnsi" w:cstheme="minorHAnsi"/>
          <w:b/>
          <w:bCs/>
          <w:color w:val="548DD4" w:themeColor="text2" w:themeTint="99"/>
          <w:szCs w:val="24"/>
        </w:rPr>
        <w:t xml:space="preserve"> </w:t>
      </w:r>
      <w:r w:rsidRPr="005D7E25">
        <w:rPr>
          <w:rFonts w:asciiTheme="minorHAnsi" w:hAnsiTheme="minorHAnsi" w:cstheme="minorHAnsi"/>
          <w:b/>
          <w:bCs/>
          <w:color w:val="548DD4" w:themeColor="text2" w:themeTint="99"/>
          <w:szCs w:val="24"/>
        </w:rPr>
        <w:t>en lot unique.</w:t>
      </w:r>
    </w:p>
    <w:p w14:paraId="58AC6A1F" w14:textId="23EB7F4B" w:rsidR="006F7690" w:rsidRDefault="006F7690" w:rsidP="0052637A">
      <w:pPr>
        <w:rPr>
          <w:rFonts w:asciiTheme="minorHAnsi" w:hAnsiTheme="minorHAnsi" w:cstheme="minorHAnsi"/>
          <w:iCs/>
          <w:sz w:val="22"/>
          <w:szCs w:val="22"/>
          <w:lang w:val="x-none"/>
        </w:rPr>
      </w:pPr>
    </w:p>
    <w:p w14:paraId="1C7F2435" w14:textId="77777777" w:rsidR="00FF2992" w:rsidRPr="003371F4" w:rsidRDefault="00FF2992" w:rsidP="0052637A">
      <w:pPr>
        <w:rPr>
          <w:rFonts w:asciiTheme="minorHAnsi" w:hAnsiTheme="minorHAnsi" w:cstheme="minorHAnsi"/>
          <w:iCs/>
          <w:sz w:val="22"/>
          <w:szCs w:val="22"/>
          <w:lang w:val="x-none"/>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4394"/>
        <w:gridCol w:w="709"/>
        <w:gridCol w:w="850"/>
        <w:gridCol w:w="1359"/>
        <w:gridCol w:w="1902"/>
      </w:tblGrid>
      <w:tr w:rsidR="0052637A" w:rsidRPr="005D7E25" w14:paraId="61825136" w14:textId="77777777" w:rsidTr="00FF2992">
        <w:trPr>
          <w:trHeight w:val="284"/>
          <w:tblHeader/>
          <w:jc w:val="center"/>
        </w:trPr>
        <w:tc>
          <w:tcPr>
            <w:tcW w:w="1413" w:type="dxa"/>
            <w:shd w:val="clear" w:color="auto" w:fill="BFBFBF" w:themeFill="background1" w:themeFillShade="BF"/>
            <w:noWrap/>
            <w:vAlign w:val="center"/>
          </w:tcPr>
          <w:p w14:paraId="23582332"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Items N°</w:t>
            </w:r>
          </w:p>
        </w:tc>
        <w:tc>
          <w:tcPr>
            <w:tcW w:w="4394" w:type="dxa"/>
            <w:shd w:val="clear" w:color="auto" w:fill="BFBFBF" w:themeFill="background1" w:themeFillShade="BF"/>
            <w:noWrap/>
            <w:vAlign w:val="center"/>
          </w:tcPr>
          <w:p w14:paraId="074AF36F"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Désignations</w:t>
            </w:r>
          </w:p>
        </w:tc>
        <w:tc>
          <w:tcPr>
            <w:tcW w:w="709" w:type="dxa"/>
            <w:shd w:val="clear" w:color="auto" w:fill="BFBFBF" w:themeFill="background1" w:themeFillShade="BF"/>
            <w:noWrap/>
            <w:vAlign w:val="center"/>
          </w:tcPr>
          <w:p w14:paraId="61699AA0"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Unité</w:t>
            </w:r>
          </w:p>
        </w:tc>
        <w:tc>
          <w:tcPr>
            <w:tcW w:w="850" w:type="dxa"/>
            <w:shd w:val="clear" w:color="auto" w:fill="BFBFBF" w:themeFill="background1" w:themeFillShade="BF"/>
            <w:noWrap/>
            <w:vAlign w:val="center"/>
          </w:tcPr>
          <w:p w14:paraId="2B5DD9E6" w14:textId="77777777" w:rsidR="0052637A" w:rsidRPr="005D7E25" w:rsidRDefault="0052637A" w:rsidP="00BE4A65">
            <w:pPr>
              <w:jc w:val="center"/>
              <w:rPr>
                <w:rFonts w:asciiTheme="minorHAnsi" w:hAnsiTheme="minorHAnsi" w:cstheme="minorHAnsi"/>
                <w:b/>
                <w:bCs/>
                <w:color w:val="000000"/>
              </w:rPr>
            </w:pPr>
            <w:r w:rsidRPr="005D7E25">
              <w:rPr>
                <w:rFonts w:asciiTheme="minorHAnsi" w:hAnsiTheme="minorHAnsi" w:cstheme="minorHAnsi"/>
                <w:b/>
              </w:rPr>
              <w:t>QTE</w:t>
            </w:r>
          </w:p>
        </w:tc>
        <w:tc>
          <w:tcPr>
            <w:tcW w:w="1359" w:type="dxa"/>
            <w:shd w:val="clear" w:color="auto" w:fill="BFBFBF" w:themeFill="background1" w:themeFillShade="BF"/>
            <w:noWrap/>
            <w:vAlign w:val="center"/>
          </w:tcPr>
          <w:p w14:paraId="4A7D0400"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Prix unitaire</w:t>
            </w:r>
          </w:p>
          <w:p w14:paraId="390F5DB9"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En Hors TVA</w:t>
            </w:r>
          </w:p>
          <w:p w14:paraId="1D8B675D"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En chiffre</w:t>
            </w:r>
          </w:p>
        </w:tc>
        <w:tc>
          <w:tcPr>
            <w:tcW w:w="1902" w:type="dxa"/>
            <w:shd w:val="clear" w:color="auto" w:fill="BFBFBF" w:themeFill="background1" w:themeFillShade="BF"/>
            <w:noWrap/>
          </w:tcPr>
          <w:p w14:paraId="08091682" w14:textId="77777777" w:rsidR="0052637A" w:rsidRPr="005D7E25" w:rsidRDefault="0052637A" w:rsidP="00A0769A">
            <w:pPr>
              <w:jc w:val="center"/>
              <w:rPr>
                <w:rFonts w:asciiTheme="minorHAnsi" w:hAnsiTheme="minorHAnsi" w:cstheme="minorHAnsi"/>
                <w:b/>
              </w:rPr>
            </w:pPr>
            <w:r w:rsidRPr="005D7E25">
              <w:rPr>
                <w:rFonts w:asciiTheme="minorHAnsi" w:hAnsiTheme="minorHAnsi" w:cstheme="minorHAnsi"/>
                <w:b/>
              </w:rPr>
              <w:t>Prix total</w:t>
            </w:r>
          </w:p>
          <w:p w14:paraId="5FB123C9" w14:textId="77777777" w:rsidR="0052637A" w:rsidRPr="005D7E25" w:rsidRDefault="0052637A" w:rsidP="00A0769A">
            <w:pPr>
              <w:keepNext/>
              <w:jc w:val="center"/>
              <w:outlineLvl w:val="6"/>
              <w:rPr>
                <w:rFonts w:asciiTheme="minorHAnsi" w:hAnsiTheme="minorHAnsi" w:cstheme="minorHAnsi"/>
                <w:b/>
              </w:rPr>
            </w:pPr>
            <w:r w:rsidRPr="005D7E25">
              <w:rPr>
                <w:rFonts w:asciiTheme="minorHAnsi" w:hAnsiTheme="minorHAnsi" w:cstheme="minorHAnsi"/>
                <w:b/>
              </w:rPr>
              <w:t>En Hors TVA</w:t>
            </w:r>
          </w:p>
          <w:p w14:paraId="29B6B674" w14:textId="77777777" w:rsidR="0052637A" w:rsidRPr="005D7E25" w:rsidRDefault="0052637A" w:rsidP="00A0769A">
            <w:pPr>
              <w:jc w:val="center"/>
              <w:rPr>
                <w:rFonts w:asciiTheme="minorHAnsi" w:hAnsiTheme="minorHAnsi" w:cstheme="minorHAnsi"/>
                <w:b/>
                <w:bCs/>
                <w:color w:val="000000"/>
              </w:rPr>
            </w:pPr>
            <w:r w:rsidRPr="005D7E25">
              <w:rPr>
                <w:rFonts w:asciiTheme="minorHAnsi" w:hAnsiTheme="minorHAnsi" w:cstheme="minorHAnsi"/>
                <w:b/>
              </w:rPr>
              <w:t>En chiffre</w:t>
            </w:r>
          </w:p>
        </w:tc>
      </w:tr>
      <w:tr w:rsidR="00BE4A65" w:rsidRPr="005D7E25" w14:paraId="77CFC410"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5F7272FC" w14:textId="6091B8D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w:t>
            </w:r>
          </w:p>
        </w:tc>
        <w:tc>
          <w:tcPr>
            <w:tcW w:w="4394" w:type="dxa"/>
            <w:tcBorders>
              <w:top w:val="single" w:sz="4" w:space="0" w:color="auto"/>
              <w:left w:val="nil"/>
              <w:bottom w:val="single" w:sz="4" w:space="0" w:color="auto"/>
              <w:right w:val="single" w:sz="4" w:space="0" w:color="auto"/>
            </w:tcBorders>
            <w:shd w:val="clear" w:color="auto" w:fill="auto"/>
            <w:hideMark/>
          </w:tcPr>
          <w:p w14:paraId="44B21CBE" w14:textId="7F5A2FE8"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Ragréage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0056DC8" w14:textId="419E699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6B515371" w14:textId="7097F20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1800</w:t>
            </w:r>
          </w:p>
        </w:tc>
        <w:tc>
          <w:tcPr>
            <w:tcW w:w="1359" w:type="dxa"/>
            <w:shd w:val="clear" w:color="auto" w:fill="auto"/>
            <w:noWrap/>
            <w:vAlign w:val="center"/>
          </w:tcPr>
          <w:p w14:paraId="29FB025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D94FD8D" w14:textId="77777777" w:rsidR="00BE4A65" w:rsidRPr="005D7E25" w:rsidRDefault="00BE4A65" w:rsidP="00BE4A65">
            <w:pPr>
              <w:jc w:val="center"/>
              <w:rPr>
                <w:rFonts w:asciiTheme="minorHAnsi" w:hAnsiTheme="minorHAnsi" w:cstheme="minorHAnsi"/>
                <w:color w:val="000000"/>
              </w:rPr>
            </w:pPr>
          </w:p>
        </w:tc>
      </w:tr>
      <w:tr w:rsidR="00BE4A65" w:rsidRPr="005D7E25" w14:paraId="0C928EC7"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8A1A2B4" w14:textId="22B60C2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w:t>
            </w:r>
          </w:p>
        </w:tc>
        <w:tc>
          <w:tcPr>
            <w:tcW w:w="4394" w:type="dxa"/>
            <w:tcBorders>
              <w:top w:val="nil"/>
              <w:left w:val="nil"/>
              <w:bottom w:val="single" w:sz="4" w:space="0" w:color="auto"/>
              <w:right w:val="single" w:sz="4" w:space="0" w:color="auto"/>
            </w:tcBorders>
            <w:shd w:val="clear" w:color="auto" w:fill="auto"/>
            <w:hideMark/>
          </w:tcPr>
          <w:p w14:paraId="6BEBCE32" w14:textId="354A4AD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Revêtement de sol pvc hétérogène </w:t>
            </w:r>
            <w:proofErr w:type="spellStart"/>
            <w:r w:rsidRPr="005D7E25">
              <w:rPr>
                <w:rFonts w:asciiTheme="minorHAnsi" w:hAnsiTheme="minorHAnsi" w:cstheme="minorHAnsi"/>
              </w:rPr>
              <w:t>clipsable</w:t>
            </w:r>
            <w:proofErr w:type="spellEnd"/>
          </w:p>
        </w:tc>
        <w:tc>
          <w:tcPr>
            <w:tcW w:w="709" w:type="dxa"/>
            <w:tcBorders>
              <w:top w:val="nil"/>
              <w:left w:val="single" w:sz="4" w:space="0" w:color="auto"/>
              <w:bottom w:val="single" w:sz="4" w:space="0" w:color="auto"/>
              <w:right w:val="single" w:sz="4" w:space="0" w:color="auto"/>
            </w:tcBorders>
            <w:shd w:val="clear" w:color="auto" w:fill="auto"/>
            <w:hideMark/>
          </w:tcPr>
          <w:p w14:paraId="50524947" w14:textId="1B18235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7FD1FF08" w14:textId="1A73488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800</w:t>
            </w:r>
          </w:p>
        </w:tc>
        <w:tc>
          <w:tcPr>
            <w:tcW w:w="1359" w:type="dxa"/>
            <w:shd w:val="clear" w:color="auto" w:fill="auto"/>
            <w:noWrap/>
            <w:vAlign w:val="center"/>
          </w:tcPr>
          <w:p w14:paraId="3631D8B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31545D78" w14:textId="77777777" w:rsidR="00BE4A65" w:rsidRPr="005D7E25" w:rsidRDefault="00BE4A65" w:rsidP="00BE4A65">
            <w:pPr>
              <w:jc w:val="center"/>
              <w:rPr>
                <w:rFonts w:asciiTheme="minorHAnsi" w:hAnsiTheme="minorHAnsi" w:cstheme="minorHAnsi"/>
                <w:color w:val="000000"/>
              </w:rPr>
            </w:pPr>
          </w:p>
        </w:tc>
      </w:tr>
      <w:tr w:rsidR="00BE4A65" w:rsidRPr="005D7E25" w14:paraId="578F409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6D7C1506" w14:textId="72251D5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w:t>
            </w:r>
          </w:p>
        </w:tc>
        <w:tc>
          <w:tcPr>
            <w:tcW w:w="4394" w:type="dxa"/>
            <w:tcBorders>
              <w:top w:val="nil"/>
              <w:left w:val="nil"/>
              <w:bottom w:val="single" w:sz="4" w:space="0" w:color="auto"/>
              <w:right w:val="single" w:sz="4" w:space="0" w:color="auto"/>
            </w:tcBorders>
            <w:shd w:val="clear" w:color="auto" w:fill="auto"/>
            <w:hideMark/>
          </w:tcPr>
          <w:p w14:paraId="4C3F71E1" w14:textId="1AC2CCB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Revêtement sol textile en dalle 50 x 50 cm</w:t>
            </w:r>
          </w:p>
        </w:tc>
        <w:tc>
          <w:tcPr>
            <w:tcW w:w="709" w:type="dxa"/>
            <w:tcBorders>
              <w:top w:val="nil"/>
              <w:left w:val="single" w:sz="4" w:space="0" w:color="auto"/>
              <w:bottom w:val="single" w:sz="4" w:space="0" w:color="auto"/>
              <w:right w:val="single" w:sz="4" w:space="0" w:color="auto"/>
            </w:tcBorders>
            <w:shd w:val="clear" w:color="auto" w:fill="auto"/>
            <w:hideMark/>
          </w:tcPr>
          <w:p w14:paraId="39009164" w14:textId="7BB69C9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65D67C32" w14:textId="1D1BF49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600</w:t>
            </w:r>
          </w:p>
        </w:tc>
        <w:tc>
          <w:tcPr>
            <w:tcW w:w="1359" w:type="dxa"/>
            <w:shd w:val="clear" w:color="auto" w:fill="auto"/>
            <w:noWrap/>
            <w:vAlign w:val="center"/>
          </w:tcPr>
          <w:p w14:paraId="70678651"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E98D0CE" w14:textId="77777777" w:rsidR="00BE4A65" w:rsidRPr="005D7E25" w:rsidRDefault="00BE4A65" w:rsidP="00BE4A65">
            <w:pPr>
              <w:jc w:val="center"/>
              <w:rPr>
                <w:rFonts w:asciiTheme="minorHAnsi" w:hAnsiTheme="minorHAnsi" w:cstheme="minorHAnsi"/>
                <w:color w:val="000000"/>
              </w:rPr>
            </w:pPr>
          </w:p>
        </w:tc>
      </w:tr>
      <w:tr w:rsidR="00BE4A65" w:rsidRPr="005D7E25" w14:paraId="210192F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2DAD747D" w14:textId="552C4CD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w:t>
            </w:r>
          </w:p>
        </w:tc>
        <w:tc>
          <w:tcPr>
            <w:tcW w:w="4394" w:type="dxa"/>
            <w:tcBorders>
              <w:top w:val="nil"/>
              <w:left w:val="nil"/>
              <w:bottom w:val="nil"/>
              <w:right w:val="single" w:sz="4" w:space="0" w:color="auto"/>
            </w:tcBorders>
            <w:shd w:val="clear" w:color="auto" w:fill="auto"/>
            <w:hideMark/>
          </w:tcPr>
          <w:p w14:paraId="725AA983" w14:textId="00D3EE98"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Revêtement sol en rouleaux</w:t>
            </w:r>
          </w:p>
        </w:tc>
        <w:tc>
          <w:tcPr>
            <w:tcW w:w="709" w:type="dxa"/>
            <w:tcBorders>
              <w:top w:val="nil"/>
              <w:left w:val="single" w:sz="4" w:space="0" w:color="auto"/>
              <w:bottom w:val="single" w:sz="4" w:space="0" w:color="auto"/>
              <w:right w:val="single" w:sz="4" w:space="0" w:color="auto"/>
            </w:tcBorders>
            <w:shd w:val="clear" w:color="auto" w:fill="auto"/>
            <w:hideMark/>
          </w:tcPr>
          <w:p w14:paraId="1B25F915" w14:textId="431AF40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AD16316" w14:textId="2A1101C3"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400</w:t>
            </w:r>
          </w:p>
        </w:tc>
        <w:tc>
          <w:tcPr>
            <w:tcW w:w="1359" w:type="dxa"/>
            <w:shd w:val="clear" w:color="auto" w:fill="auto"/>
            <w:noWrap/>
            <w:vAlign w:val="center"/>
          </w:tcPr>
          <w:p w14:paraId="6DD30F44"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4FDA075" w14:textId="77777777" w:rsidR="00BE4A65" w:rsidRPr="005D7E25" w:rsidRDefault="00BE4A65" w:rsidP="00BE4A65">
            <w:pPr>
              <w:jc w:val="center"/>
              <w:rPr>
                <w:rFonts w:asciiTheme="minorHAnsi" w:hAnsiTheme="minorHAnsi" w:cstheme="minorHAnsi"/>
                <w:color w:val="000000"/>
              </w:rPr>
            </w:pPr>
          </w:p>
        </w:tc>
      </w:tr>
      <w:tr w:rsidR="00BE4A65" w:rsidRPr="005D7E25" w14:paraId="68799BF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54705EEE" w14:textId="0C26B86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5</w:t>
            </w:r>
          </w:p>
        </w:tc>
        <w:tc>
          <w:tcPr>
            <w:tcW w:w="4394" w:type="dxa"/>
            <w:tcBorders>
              <w:top w:val="single" w:sz="4" w:space="0" w:color="auto"/>
              <w:left w:val="nil"/>
              <w:bottom w:val="single" w:sz="4" w:space="0" w:color="auto"/>
              <w:right w:val="single" w:sz="4" w:space="0" w:color="auto"/>
            </w:tcBorders>
            <w:shd w:val="clear" w:color="auto" w:fill="auto"/>
            <w:hideMark/>
          </w:tcPr>
          <w:p w14:paraId="75F6AFB1" w14:textId="6AF4E65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Plinthe en PVC</w:t>
            </w:r>
          </w:p>
        </w:tc>
        <w:tc>
          <w:tcPr>
            <w:tcW w:w="709" w:type="dxa"/>
            <w:tcBorders>
              <w:top w:val="nil"/>
              <w:left w:val="single" w:sz="4" w:space="0" w:color="auto"/>
              <w:bottom w:val="single" w:sz="4" w:space="0" w:color="auto"/>
              <w:right w:val="single" w:sz="4" w:space="0" w:color="auto"/>
            </w:tcBorders>
            <w:shd w:val="clear" w:color="auto" w:fill="auto"/>
            <w:hideMark/>
          </w:tcPr>
          <w:p w14:paraId="13BF1456" w14:textId="192B157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247BE49C" w14:textId="3F7254F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300</w:t>
            </w:r>
          </w:p>
        </w:tc>
        <w:tc>
          <w:tcPr>
            <w:tcW w:w="1359" w:type="dxa"/>
            <w:shd w:val="clear" w:color="auto" w:fill="auto"/>
            <w:noWrap/>
            <w:vAlign w:val="center"/>
          </w:tcPr>
          <w:p w14:paraId="3FFE057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bottom"/>
          </w:tcPr>
          <w:p w14:paraId="0F23B8EA" w14:textId="77777777" w:rsidR="00BE4A65" w:rsidRPr="005D7E25" w:rsidRDefault="00BE4A65" w:rsidP="00BE4A65">
            <w:pPr>
              <w:jc w:val="center"/>
              <w:rPr>
                <w:rFonts w:asciiTheme="minorHAnsi" w:hAnsiTheme="minorHAnsi" w:cstheme="minorHAnsi"/>
                <w:color w:val="000000"/>
              </w:rPr>
            </w:pPr>
          </w:p>
        </w:tc>
      </w:tr>
      <w:tr w:rsidR="00BE4A65" w:rsidRPr="005D7E25" w14:paraId="7FC68D1D"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C60F3A0" w14:textId="6837FAB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w:t>
            </w:r>
          </w:p>
        </w:tc>
        <w:tc>
          <w:tcPr>
            <w:tcW w:w="4394" w:type="dxa"/>
            <w:tcBorders>
              <w:top w:val="nil"/>
              <w:left w:val="nil"/>
              <w:bottom w:val="single" w:sz="4" w:space="0" w:color="auto"/>
              <w:right w:val="single" w:sz="4" w:space="0" w:color="auto"/>
            </w:tcBorders>
            <w:shd w:val="clear" w:color="auto" w:fill="auto"/>
            <w:hideMark/>
          </w:tcPr>
          <w:p w14:paraId="4E6F10FF" w14:textId="0E6A37DD"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Plinthe en moquette</w:t>
            </w:r>
          </w:p>
        </w:tc>
        <w:tc>
          <w:tcPr>
            <w:tcW w:w="709" w:type="dxa"/>
            <w:tcBorders>
              <w:top w:val="nil"/>
              <w:left w:val="single" w:sz="4" w:space="0" w:color="auto"/>
              <w:bottom w:val="single" w:sz="4" w:space="0" w:color="auto"/>
              <w:right w:val="single" w:sz="4" w:space="0" w:color="auto"/>
            </w:tcBorders>
            <w:shd w:val="clear" w:color="auto" w:fill="auto"/>
            <w:hideMark/>
          </w:tcPr>
          <w:p w14:paraId="15EBF89B" w14:textId="2EED3F5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18AD105A" w14:textId="51C6529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180</w:t>
            </w:r>
          </w:p>
        </w:tc>
        <w:tc>
          <w:tcPr>
            <w:tcW w:w="1359" w:type="dxa"/>
            <w:shd w:val="clear" w:color="auto" w:fill="auto"/>
            <w:noWrap/>
            <w:vAlign w:val="center"/>
          </w:tcPr>
          <w:p w14:paraId="42590F75"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B2CF45" w14:textId="77777777" w:rsidR="00BE4A65" w:rsidRPr="005D7E25" w:rsidRDefault="00BE4A65" w:rsidP="00BE4A65">
            <w:pPr>
              <w:jc w:val="center"/>
              <w:rPr>
                <w:rFonts w:asciiTheme="minorHAnsi" w:hAnsiTheme="minorHAnsi" w:cstheme="minorHAnsi"/>
                <w:color w:val="000000"/>
              </w:rPr>
            </w:pPr>
          </w:p>
        </w:tc>
      </w:tr>
      <w:tr w:rsidR="00BE4A65" w:rsidRPr="005D7E25" w14:paraId="37D45593"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F2085E5" w14:textId="2998340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w:t>
            </w:r>
          </w:p>
        </w:tc>
        <w:tc>
          <w:tcPr>
            <w:tcW w:w="4394" w:type="dxa"/>
            <w:tcBorders>
              <w:top w:val="nil"/>
              <w:left w:val="nil"/>
              <w:bottom w:val="single" w:sz="4" w:space="0" w:color="auto"/>
              <w:right w:val="single" w:sz="4" w:space="0" w:color="auto"/>
            </w:tcBorders>
            <w:shd w:val="clear" w:color="auto" w:fill="auto"/>
            <w:hideMark/>
          </w:tcPr>
          <w:p w14:paraId="1DBDA5D8" w14:textId="0FBDA50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moulure plâtre (staff)</w:t>
            </w:r>
          </w:p>
        </w:tc>
        <w:tc>
          <w:tcPr>
            <w:tcW w:w="709" w:type="dxa"/>
            <w:tcBorders>
              <w:top w:val="nil"/>
              <w:left w:val="single" w:sz="4" w:space="0" w:color="auto"/>
              <w:bottom w:val="single" w:sz="4" w:space="0" w:color="auto"/>
              <w:right w:val="single" w:sz="4" w:space="0" w:color="auto"/>
            </w:tcBorders>
            <w:shd w:val="clear" w:color="auto" w:fill="auto"/>
            <w:hideMark/>
          </w:tcPr>
          <w:p w14:paraId="0F90087E" w14:textId="5815D54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23A28605" w14:textId="4DE6E09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2CFC22C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FCF8954" w14:textId="77777777" w:rsidR="00BE4A65" w:rsidRPr="005D7E25" w:rsidRDefault="00BE4A65" w:rsidP="00BE4A65">
            <w:pPr>
              <w:jc w:val="center"/>
              <w:rPr>
                <w:rFonts w:asciiTheme="minorHAnsi" w:hAnsiTheme="minorHAnsi" w:cstheme="minorHAnsi"/>
                <w:color w:val="000000"/>
              </w:rPr>
            </w:pPr>
          </w:p>
        </w:tc>
      </w:tr>
      <w:tr w:rsidR="00BE4A65" w:rsidRPr="005D7E25" w14:paraId="2DEA81B2"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67E3BE1E" w14:textId="7B3C744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4394" w:type="dxa"/>
            <w:tcBorders>
              <w:top w:val="nil"/>
              <w:left w:val="nil"/>
              <w:bottom w:val="single" w:sz="4" w:space="0" w:color="auto"/>
              <w:right w:val="single" w:sz="4" w:space="0" w:color="auto"/>
            </w:tcBorders>
            <w:shd w:val="clear" w:color="auto" w:fill="auto"/>
            <w:hideMark/>
          </w:tcPr>
          <w:p w14:paraId="27017D4F" w14:textId="68B8B7EC"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Cloison en BA13</w:t>
            </w:r>
          </w:p>
        </w:tc>
        <w:tc>
          <w:tcPr>
            <w:tcW w:w="709" w:type="dxa"/>
            <w:tcBorders>
              <w:top w:val="nil"/>
              <w:left w:val="single" w:sz="4" w:space="0" w:color="auto"/>
              <w:bottom w:val="single" w:sz="4" w:space="0" w:color="auto"/>
              <w:right w:val="single" w:sz="4" w:space="0" w:color="auto"/>
            </w:tcBorders>
            <w:shd w:val="clear" w:color="auto" w:fill="auto"/>
            <w:hideMark/>
          </w:tcPr>
          <w:p w14:paraId="7F311590" w14:textId="6F12AE4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9153BA9" w14:textId="3A772F0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170</w:t>
            </w:r>
          </w:p>
        </w:tc>
        <w:tc>
          <w:tcPr>
            <w:tcW w:w="1359" w:type="dxa"/>
            <w:shd w:val="clear" w:color="auto" w:fill="auto"/>
            <w:noWrap/>
            <w:vAlign w:val="center"/>
          </w:tcPr>
          <w:p w14:paraId="5E9E901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40AD06C" w14:textId="77777777" w:rsidR="00BE4A65" w:rsidRPr="005D7E25" w:rsidRDefault="00BE4A65" w:rsidP="00BE4A65">
            <w:pPr>
              <w:jc w:val="center"/>
              <w:rPr>
                <w:rFonts w:asciiTheme="minorHAnsi" w:hAnsiTheme="minorHAnsi" w:cstheme="minorHAnsi"/>
                <w:color w:val="000000"/>
              </w:rPr>
            </w:pPr>
          </w:p>
        </w:tc>
      </w:tr>
      <w:tr w:rsidR="00BE4A65" w:rsidRPr="005D7E25" w14:paraId="1CD0D8F5"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87E67ED" w14:textId="53CF5B2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9</w:t>
            </w:r>
          </w:p>
        </w:tc>
        <w:tc>
          <w:tcPr>
            <w:tcW w:w="4394" w:type="dxa"/>
            <w:tcBorders>
              <w:top w:val="nil"/>
              <w:left w:val="nil"/>
              <w:bottom w:val="single" w:sz="4" w:space="0" w:color="auto"/>
              <w:right w:val="single" w:sz="4" w:space="0" w:color="auto"/>
            </w:tcBorders>
            <w:shd w:val="clear" w:color="auto" w:fill="auto"/>
            <w:hideMark/>
          </w:tcPr>
          <w:p w14:paraId="4465B5E8" w14:textId="49E44A2C"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Barre de seuils</w:t>
            </w:r>
          </w:p>
        </w:tc>
        <w:tc>
          <w:tcPr>
            <w:tcW w:w="709" w:type="dxa"/>
            <w:tcBorders>
              <w:top w:val="nil"/>
              <w:left w:val="single" w:sz="4" w:space="0" w:color="auto"/>
              <w:bottom w:val="single" w:sz="4" w:space="0" w:color="auto"/>
              <w:right w:val="single" w:sz="4" w:space="0" w:color="auto"/>
            </w:tcBorders>
            <w:shd w:val="clear" w:color="auto" w:fill="auto"/>
            <w:hideMark/>
          </w:tcPr>
          <w:p w14:paraId="0D0051B6" w14:textId="24ADE91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ML</w:t>
            </w:r>
          </w:p>
        </w:tc>
        <w:tc>
          <w:tcPr>
            <w:tcW w:w="850" w:type="dxa"/>
            <w:tcBorders>
              <w:top w:val="nil"/>
              <w:left w:val="single" w:sz="4" w:space="0" w:color="auto"/>
              <w:bottom w:val="single" w:sz="4" w:space="0" w:color="auto"/>
              <w:right w:val="single" w:sz="4" w:space="0" w:color="auto"/>
            </w:tcBorders>
            <w:shd w:val="clear" w:color="auto" w:fill="auto"/>
            <w:noWrap/>
            <w:hideMark/>
          </w:tcPr>
          <w:p w14:paraId="604B7115" w14:textId="3DA8B4A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50</w:t>
            </w:r>
          </w:p>
        </w:tc>
        <w:tc>
          <w:tcPr>
            <w:tcW w:w="1359" w:type="dxa"/>
            <w:shd w:val="clear" w:color="auto" w:fill="auto"/>
            <w:noWrap/>
            <w:vAlign w:val="center"/>
          </w:tcPr>
          <w:p w14:paraId="493E14C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B03AE8" w14:textId="77777777" w:rsidR="00BE4A65" w:rsidRPr="005D7E25" w:rsidRDefault="00BE4A65" w:rsidP="00BE4A65">
            <w:pPr>
              <w:jc w:val="center"/>
              <w:rPr>
                <w:rFonts w:asciiTheme="minorHAnsi" w:hAnsiTheme="minorHAnsi" w:cstheme="minorHAnsi"/>
                <w:color w:val="000000"/>
              </w:rPr>
            </w:pPr>
          </w:p>
        </w:tc>
      </w:tr>
      <w:tr w:rsidR="00BE4A65" w:rsidRPr="005D7E25" w14:paraId="7047540A"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3200074" w14:textId="78207F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4394" w:type="dxa"/>
            <w:tcBorders>
              <w:top w:val="nil"/>
              <w:left w:val="nil"/>
              <w:bottom w:val="single" w:sz="4" w:space="0" w:color="auto"/>
              <w:right w:val="single" w:sz="4" w:space="0" w:color="auto"/>
            </w:tcBorders>
            <w:shd w:val="clear" w:color="auto" w:fill="auto"/>
            <w:hideMark/>
          </w:tcPr>
          <w:p w14:paraId="4DBE26A0" w14:textId="174A69B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Cloison amovible simple vitrage</w:t>
            </w:r>
          </w:p>
        </w:tc>
        <w:tc>
          <w:tcPr>
            <w:tcW w:w="709" w:type="dxa"/>
            <w:tcBorders>
              <w:top w:val="nil"/>
              <w:left w:val="single" w:sz="4" w:space="0" w:color="auto"/>
              <w:bottom w:val="single" w:sz="4" w:space="0" w:color="auto"/>
              <w:right w:val="single" w:sz="4" w:space="0" w:color="auto"/>
            </w:tcBorders>
            <w:shd w:val="clear" w:color="auto" w:fill="auto"/>
            <w:hideMark/>
          </w:tcPr>
          <w:p w14:paraId="12DCA2B7" w14:textId="2D0DE8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355B111C" w14:textId="1E35E6B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w:t>
            </w:r>
          </w:p>
        </w:tc>
        <w:tc>
          <w:tcPr>
            <w:tcW w:w="1359" w:type="dxa"/>
            <w:shd w:val="clear" w:color="auto" w:fill="auto"/>
            <w:noWrap/>
            <w:vAlign w:val="center"/>
          </w:tcPr>
          <w:p w14:paraId="01AC35B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6957F74" w14:textId="77777777" w:rsidR="00BE4A65" w:rsidRPr="005D7E25" w:rsidRDefault="00BE4A65" w:rsidP="00BE4A65">
            <w:pPr>
              <w:jc w:val="center"/>
              <w:rPr>
                <w:rFonts w:asciiTheme="minorHAnsi" w:hAnsiTheme="minorHAnsi" w:cstheme="minorHAnsi"/>
                <w:color w:val="000000"/>
              </w:rPr>
            </w:pPr>
          </w:p>
        </w:tc>
      </w:tr>
      <w:tr w:rsidR="00BE4A65" w:rsidRPr="005D7E25" w14:paraId="60936EE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7B6FFEBD" w14:textId="3700E10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11</w:t>
            </w:r>
          </w:p>
        </w:tc>
        <w:tc>
          <w:tcPr>
            <w:tcW w:w="4394" w:type="dxa"/>
            <w:tcBorders>
              <w:top w:val="nil"/>
              <w:left w:val="nil"/>
              <w:bottom w:val="single" w:sz="4" w:space="0" w:color="auto"/>
              <w:right w:val="single" w:sz="4" w:space="0" w:color="auto"/>
            </w:tcBorders>
            <w:shd w:val="clear" w:color="auto" w:fill="auto"/>
            <w:hideMark/>
          </w:tcPr>
          <w:p w14:paraId="128C8349" w14:textId="5C3639ED"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Découpe lettrage sur MDF ou HDF</w:t>
            </w:r>
          </w:p>
        </w:tc>
        <w:tc>
          <w:tcPr>
            <w:tcW w:w="709" w:type="dxa"/>
            <w:tcBorders>
              <w:top w:val="nil"/>
              <w:left w:val="single" w:sz="4" w:space="0" w:color="auto"/>
              <w:bottom w:val="single" w:sz="4" w:space="0" w:color="auto"/>
              <w:right w:val="single" w:sz="4" w:space="0" w:color="auto"/>
            </w:tcBorders>
            <w:shd w:val="clear" w:color="auto" w:fill="auto"/>
            <w:hideMark/>
          </w:tcPr>
          <w:p w14:paraId="33954D47" w14:textId="3216EDF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01C27AC2" w14:textId="6446A8A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300</w:t>
            </w:r>
          </w:p>
        </w:tc>
        <w:tc>
          <w:tcPr>
            <w:tcW w:w="1359" w:type="dxa"/>
            <w:shd w:val="clear" w:color="auto" w:fill="auto"/>
            <w:noWrap/>
            <w:vAlign w:val="center"/>
          </w:tcPr>
          <w:p w14:paraId="1CEC0F6A"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7180C0F" w14:textId="77777777" w:rsidR="00BE4A65" w:rsidRPr="005D7E25" w:rsidRDefault="00BE4A65" w:rsidP="00BE4A65">
            <w:pPr>
              <w:jc w:val="center"/>
              <w:rPr>
                <w:rFonts w:asciiTheme="minorHAnsi" w:hAnsiTheme="minorHAnsi" w:cstheme="minorHAnsi"/>
                <w:color w:val="000000"/>
              </w:rPr>
            </w:pPr>
          </w:p>
        </w:tc>
      </w:tr>
      <w:tr w:rsidR="00BE4A65" w:rsidRPr="005D7E25" w14:paraId="36930BCB"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1313148D" w14:textId="04D5E9D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12</w:t>
            </w:r>
          </w:p>
        </w:tc>
        <w:tc>
          <w:tcPr>
            <w:tcW w:w="4394" w:type="dxa"/>
            <w:tcBorders>
              <w:top w:val="nil"/>
              <w:left w:val="nil"/>
              <w:bottom w:val="single" w:sz="4" w:space="0" w:color="auto"/>
              <w:right w:val="single" w:sz="4" w:space="0" w:color="auto"/>
            </w:tcBorders>
            <w:shd w:val="clear" w:color="auto" w:fill="auto"/>
            <w:hideMark/>
          </w:tcPr>
          <w:p w14:paraId="5E081D44" w14:textId="230F66A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bois découpé laser</w:t>
            </w:r>
          </w:p>
        </w:tc>
        <w:tc>
          <w:tcPr>
            <w:tcW w:w="709" w:type="dxa"/>
            <w:tcBorders>
              <w:top w:val="nil"/>
              <w:left w:val="single" w:sz="4" w:space="0" w:color="auto"/>
              <w:bottom w:val="single" w:sz="4" w:space="0" w:color="auto"/>
              <w:right w:val="single" w:sz="4" w:space="0" w:color="auto"/>
            </w:tcBorders>
            <w:shd w:val="clear" w:color="auto" w:fill="auto"/>
            <w:hideMark/>
          </w:tcPr>
          <w:p w14:paraId="7857B4CF" w14:textId="388867C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7C053BF" w14:textId="6052880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w:t>
            </w:r>
          </w:p>
        </w:tc>
        <w:tc>
          <w:tcPr>
            <w:tcW w:w="1359" w:type="dxa"/>
            <w:shd w:val="clear" w:color="auto" w:fill="auto"/>
            <w:noWrap/>
            <w:vAlign w:val="center"/>
          </w:tcPr>
          <w:p w14:paraId="0859AB9E"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3198F15" w14:textId="77777777" w:rsidR="00BE4A65" w:rsidRPr="005D7E25" w:rsidRDefault="00BE4A65" w:rsidP="00BE4A65">
            <w:pPr>
              <w:jc w:val="center"/>
              <w:rPr>
                <w:rFonts w:asciiTheme="minorHAnsi" w:hAnsiTheme="minorHAnsi" w:cstheme="minorHAnsi"/>
                <w:color w:val="000000"/>
              </w:rPr>
            </w:pPr>
          </w:p>
        </w:tc>
      </w:tr>
      <w:tr w:rsidR="00BE4A65" w:rsidRPr="005D7E25" w14:paraId="1324FD33"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42384BA1" w14:textId="0983349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13</w:t>
            </w:r>
          </w:p>
        </w:tc>
        <w:tc>
          <w:tcPr>
            <w:tcW w:w="4394" w:type="dxa"/>
            <w:tcBorders>
              <w:top w:val="nil"/>
              <w:left w:val="nil"/>
              <w:bottom w:val="single" w:sz="4" w:space="0" w:color="auto"/>
              <w:right w:val="single" w:sz="4" w:space="0" w:color="auto"/>
            </w:tcBorders>
            <w:shd w:val="clear" w:color="auto" w:fill="auto"/>
            <w:hideMark/>
          </w:tcPr>
          <w:p w14:paraId="04BA3403" w14:textId="75793FA1"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HPL </w:t>
            </w:r>
          </w:p>
        </w:tc>
        <w:tc>
          <w:tcPr>
            <w:tcW w:w="709" w:type="dxa"/>
            <w:tcBorders>
              <w:top w:val="nil"/>
              <w:left w:val="single" w:sz="4" w:space="0" w:color="auto"/>
              <w:bottom w:val="single" w:sz="4" w:space="0" w:color="auto"/>
              <w:right w:val="single" w:sz="4" w:space="0" w:color="auto"/>
            </w:tcBorders>
            <w:shd w:val="clear" w:color="auto" w:fill="auto"/>
            <w:hideMark/>
          </w:tcPr>
          <w:p w14:paraId="766A065E" w14:textId="00A388A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C833597" w14:textId="5464C80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30ABBBFF"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757ECD2" w14:textId="77777777" w:rsidR="00BE4A65" w:rsidRPr="005D7E25" w:rsidRDefault="00BE4A65" w:rsidP="00BE4A65">
            <w:pPr>
              <w:jc w:val="center"/>
              <w:rPr>
                <w:rFonts w:asciiTheme="minorHAnsi" w:hAnsiTheme="minorHAnsi" w:cstheme="minorHAnsi"/>
                <w:color w:val="000000"/>
              </w:rPr>
            </w:pPr>
          </w:p>
        </w:tc>
      </w:tr>
      <w:tr w:rsidR="00BE4A65" w:rsidRPr="005D7E25" w14:paraId="5F464661"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D1236E4" w14:textId="44693D0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14</w:t>
            </w:r>
          </w:p>
        </w:tc>
        <w:tc>
          <w:tcPr>
            <w:tcW w:w="4394" w:type="dxa"/>
            <w:tcBorders>
              <w:top w:val="nil"/>
              <w:left w:val="nil"/>
              <w:bottom w:val="single" w:sz="4" w:space="0" w:color="auto"/>
              <w:right w:val="single" w:sz="4" w:space="0" w:color="auto"/>
            </w:tcBorders>
            <w:shd w:val="clear" w:color="auto" w:fill="auto"/>
            <w:hideMark/>
          </w:tcPr>
          <w:p w14:paraId="0ED0867F" w14:textId="3C781F4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panneau </w:t>
            </w:r>
            <w:proofErr w:type="spellStart"/>
            <w:r w:rsidRPr="005D7E25">
              <w:rPr>
                <w:rFonts w:asciiTheme="minorHAnsi" w:hAnsiTheme="minorHAnsi" w:cstheme="minorHAnsi"/>
              </w:rPr>
              <w:t>waves</w:t>
            </w:r>
            <w:proofErr w:type="spellEnd"/>
            <w:r w:rsidRPr="005D7E25">
              <w:rPr>
                <w:rFonts w:asciiTheme="minorHAnsi" w:hAnsiTheme="minorHAnsi" w:cstheme="minorHAnsi"/>
              </w:rPr>
              <w:t xml:space="preserve"> </w:t>
            </w:r>
          </w:p>
        </w:tc>
        <w:tc>
          <w:tcPr>
            <w:tcW w:w="709" w:type="dxa"/>
            <w:tcBorders>
              <w:top w:val="nil"/>
              <w:left w:val="single" w:sz="4" w:space="0" w:color="auto"/>
              <w:bottom w:val="single" w:sz="4" w:space="0" w:color="auto"/>
              <w:right w:val="single" w:sz="4" w:space="0" w:color="auto"/>
            </w:tcBorders>
            <w:shd w:val="clear" w:color="auto" w:fill="auto"/>
            <w:hideMark/>
          </w:tcPr>
          <w:p w14:paraId="70C47C6B" w14:textId="4F1C892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3CE5FD3F" w14:textId="138A043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20</w:t>
            </w:r>
          </w:p>
        </w:tc>
        <w:tc>
          <w:tcPr>
            <w:tcW w:w="1359" w:type="dxa"/>
            <w:shd w:val="clear" w:color="auto" w:fill="auto"/>
            <w:noWrap/>
            <w:vAlign w:val="bottom"/>
          </w:tcPr>
          <w:p w14:paraId="5E3134C6"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0C2766F" w14:textId="77777777" w:rsidR="00BE4A65" w:rsidRPr="005D7E25" w:rsidRDefault="00BE4A65" w:rsidP="00BE4A65">
            <w:pPr>
              <w:jc w:val="center"/>
              <w:rPr>
                <w:rFonts w:asciiTheme="minorHAnsi" w:hAnsiTheme="minorHAnsi" w:cstheme="minorHAnsi"/>
                <w:color w:val="000000"/>
              </w:rPr>
            </w:pPr>
          </w:p>
        </w:tc>
      </w:tr>
      <w:tr w:rsidR="00BE4A65" w:rsidRPr="005D7E25" w14:paraId="475E3527"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2606F113" w14:textId="5572572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15</w:t>
            </w:r>
          </w:p>
        </w:tc>
        <w:tc>
          <w:tcPr>
            <w:tcW w:w="4394" w:type="dxa"/>
            <w:tcBorders>
              <w:top w:val="nil"/>
              <w:left w:val="nil"/>
              <w:bottom w:val="single" w:sz="4" w:space="0" w:color="auto"/>
              <w:right w:val="single" w:sz="4" w:space="0" w:color="auto"/>
            </w:tcBorders>
            <w:shd w:val="clear" w:color="auto" w:fill="auto"/>
            <w:hideMark/>
          </w:tcPr>
          <w:p w14:paraId="735B26B6" w14:textId="2E4E38B0"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découpe vinyle imprimé </w:t>
            </w:r>
          </w:p>
        </w:tc>
        <w:tc>
          <w:tcPr>
            <w:tcW w:w="709" w:type="dxa"/>
            <w:tcBorders>
              <w:top w:val="nil"/>
              <w:left w:val="single" w:sz="4" w:space="0" w:color="auto"/>
              <w:bottom w:val="single" w:sz="4" w:space="0" w:color="auto"/>
              <w:right w:val="single" w:sz="4" w:space="0" w:color="auto"/>
            </w:tcBorders>
            <w:shd w:val="clear" w:color="auto" w:fill="auto"/>
            <w:hideMark/>
          </w:tcPr>
          <w:p w14:paraId="0AE918E5" w14:textId="6F5D9C1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2B6CB793" w14:textId="4713E00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w:t>
            </w:r>
          </w:p>
        </w:tc>
        <w:tc>
          <w:tcPr>
            <w:tcW w:w="1359" w:type="dxa"/>
            <w:shd w:val="clear" w:color="auto" w:fill="auto"/>
            <w:noWrap/>
            <w:vAlign w:val="center"/>
          </w:tcPr>
          <w:p w14:paraId="04CB469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55FCD93" w14:textId="77777777" w:rsidR="00BE4A65" w:rsidRPr="005D7E25" w:rsidRDefault="00BE4A65" w:rsidP="00BE4A65">
            <w:pPr>
              <w:jc w:val="center"/>
              <w:rPr>
                <w:rFonts w:asciiTheme="minorHAnsi" w:hAnsiTheme="minorHAnsi" w:cstheme="minorHAnsi"/>
                <w:color w:val="000000"/>
              </w:rPr>
            </w:pPr>
          </w:p>
        </w:tc>
      </w:tr>
      <w:tr w:rsidR="00BE4A65" w:rsidRPr="005D7E25" w14:paraId="3C37598E"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429EE37" w14:textId="2A55765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16</w:t>
            </w:r>
          </w:p>
        </w:tc>
        <w:tc>
          <w:tcPr>
            <w:tcW w:w="4394" w:type="dxa"/>
            <w:tcBorders>
              <w:top w:val="nil"/>
              <w:left w:val="nil"/>
              <w:bottom w:val="single" w:sz="4" w:space="0" w:color="auto"/>
              <w:right w:val="single" w:sz="4" w:space="0" w:color="auto"/>
            </w:tcBorders>
            <w:shd w:val="clear" w:color="auto" w:fill="auto"/>
            <w:hideMark/>
          </w:tcPr>
          <w:p w14:paraId="57A46DAD" w14:textId="2A6F15D3"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intégral en vinyle  </w:t>
            </w:r>
          </w:p>
        </w:tc>
        <w:tc>
          <w:tcPr>
            <w:tcW w:w="709" w:type="dxa"/>
            <w:tcBorders>
              <w:top w:val="nil"/>
              <w:left w:val="single" w:sz="4" w:space="0" w:color="auto"/>
              <w:bottom w:val="single" w:sz="4" w:space="0" w:color="auto"/>
              <w:right w:val="single" w:sz="4" w:space="0" w:color="auto"/>
            </w:tcBorders>
            <w:shd w:val="clear" w:color="auto" w:fill="auto"/>
            <w:hideMark/>
          </w:tcPr>
          <w:p w14:paraId="5A105A71" w14:textId="7930D1F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hideMark/>
          </w:tcPr>
          <w:p w14:paraId="406A7DAA" w14:textId="613C218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w:t>
            </w:r>
          </w:p>
        </w:tc>
        <w:tc>
          <w:tcPr>
            <w:tcW w:w="1359" w:type="dxa"/>
            <w:shd w:val="clear" w:color="auto" w:fill="auto"/>
            <w:noWrap/>
            <w:vAlign w:val="center"/>
          </w:tcPr>
          <w:p w14:paraId="5063A9B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A72ABD9" w14:textId="77777777" w:rsidR="00BE4A65" w:rsidRPr="005D7E25" w:rsidRDefault="00BE4A65" w:rsidP="00BE4A65">
            <w:pPr>
              <w:jc w:val="center"/>
              <w:rPr>
                <w:rFonts w:asciiTheme="minorHAnsi" w:hAnsiTheme="minorHAnsi" w:cstheme="minorHAnsi"/>
                <w:color w:val="000000"/>
              </w:rPr>
            </w:pPr>
          </w:p>
        </w:tc>
      </w:tr>
      <w:tr w:rsidR="00BE4A65" w:rsidRPr="005D7E25" w14:paraId="78C1FB94"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32737F7E" w14:textId="673D7C4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17</w:t>
            </w:r>
          </w:p>
        </w:tc>
        <w:tc>
          <w:tcPr>
            <w:tcW w:w="4394" w:type="dxa"/>
            <w:tcBorders>
              <w:top w:val="nil"/>
              <w:left w:val="nil"/>
              <w:bottom w:val="single" w:sz="4" w:space="0" w:color="auto"/>
              <w:right w:val="single" w:sz="4" w:space="0" w:color="auto"/>
            </w:tcBorders>
            <w:shd w:val="clear" w:color="auto" w:fill="auto"/>
            <w:hideMark/>
          </w:tcPr>
          <w:p w14:paraId="13EED5A0" w14:textId="108842B4"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bois OSB </w:t>
            </w:r>
          </w:p>
        </w:tc>
        <w:tc>
          <w:tcPr>
            <w:tcW w:w="709" w:type="dxa"/>
            <w:tcBorders>
              <w:top w:val="nil"/>
              <w:left w:val="single" w:sz="4" w:space="0" w:color="auto"/>
              <w:bottom w:val="single" w:sz="4" w:space="0" w:color="auto"/>
              <w:right w:val="single" w:sz="4" w:space="0" w:color="auto"/>
            </w:tcBorders>
            <w:shd w:val="clear" w:color="auto" w:fill="auto"/>
            <w:hideMark/>
          </w:tcPr>
          <w:p w14:paraId="4C860E3A" w14:textId="1FAB397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4DDC9C43" w14:textId="436B513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40</w:t>
            </w:r>
          </w:p>
        </w:tc>
        <w:tc>
          <w:tcPr>
            <w:tcW w:w="1359" w:type="dxa"/>
            <w:shd w:val="clear" w:color="auto" w:fill="auto"/>
            <w:noWrap/>
            <w:vAlign w:val="center"/>
          </w:tcPr>
          <w:p w14:paraId="2363A456"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0A44398" w14:textId="77777777" w:rsidR="00BE4A65" w:rsidRPr="005D7E25" w:rsidRDefault="00BE4A65" w:rsidP="00BE4A65">
            <w:pPr>
              <w:jc w:val="center"/>
              <w:rPr>
                <w:rFonts w:asciiTheme="minorHAnsi" w:hAnsiTheme="minorHAnsi" w:cstheme="minorHAnsi"/>
                <w:color w:val="000000"/>
              </w:rPr>
            </w:pPr>
          </w:p>
        </w:tc>
      </w:tr>
      <w:tr w:rsidR="00BE4A65" w:rsidRPr="005D7E25" w14:paraId="0A7393D3"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44DD430B" w14:textId="1B74A01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18</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7761D496" w14:textId="2CA7A8E7"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végétation stabilisée</w:t>
            </w:r>
          </w:p>
        </w:tc>
        <w:tc>
          <w:tcPr>
            <w:tcW w:w="709" w:type="dxa"/>
            <w:tcBorders>
              <w:top w:val="nil"/>
              <w:left w:val="single" w:sz="4" w:space="0" w:color="auto"/>
              <w:bottom w:val="single" w:sz="4" w:space="0" w:color="auto"/>
              <w:right w:val="single" w:sz="4" w:space="0" w:color="auto"/>
            </w:tcBorders>
            <w:shd w:val="clear" w:color="auto" w:fill="auto"/>
            <w:hideMark/>
          </w:tcPr>
          <w:p w14:paraId="7F25654A" w14:textId="4CD1D8D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8ABD02D" w14:textId="20F1FB0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525E37C5"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038E7037" w14:textId="77777777" w:rsidR="00BE4A65" w:rsidRPr="005D7E25" w:rsidRDefault="00BE4A65" w:rsidP="00BE4A65">
            <w:pPr>
              <w:jc w:val="center"/>
              <w:rPr>
                <w:rFonts w:asciiTheme="minorHAnsi" w:hAnsiTheme="minorHAnsi" w:cstheme="minorHAnsi"/>
                <w:color w:val="000000"/>
              </w:rPr>
            </w:pPr>
          </w:p>
        </w:tc>
      </w:tr>
      <w:tr w:rsidR="00BE4A65" w:rsidRPr="005D7E25" w14:paraId="7E9A9712"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0EFAAEB7" w14:textId="703EF99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19</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20D6AA3" w14:textId="35EB0515" w:rsidR="00BE4A65" w:rsidRPr="005D7E25" w:rsidRDefault="00BE4A65" w:rsidP="00BE4A65">
            <w:pPr>
              <w:rPr>
                <w:rFonts w:asciiTheme="minorHAnsi" w:hAnsiTheme="minorHAnsi" w:cstheme="minorHAnsi"/>
                <w:bCs/>
              </w:rPr>
            </w:pPr>
            <w:r w:rsidRPr="005D7E25">
              <w:rPr>
                <w:rFonts w:asciiTheme="minorHAnsi" w:hAnsiTheme="minorHAnsi" w:cstheme="minorHAnsi"/>
              </w:rPr>
              <w:t>Habillage plâtre 3D</w:t>
            </w:r>
          </w:p>
        </w:tc>
        <w:tc>
          <w:tcPr>
            <w:tcW w:w="709" w:type="dxa"/>
            <w:tcBorders>
              <w:top w:val="nil"/>
              <w:left w:val="single" w:sz="4" w:space="0" w:color="auto"/>
              <w:bottom w:val="single" w:sz="4" w:space="0" w:color="auto"/>
              <w:right w:val="single" w:sz="4" w:space="0" w:color="auto"/>
            </w:tcBorders>
            <w:shd w:val="clear" w:color="auto" w:fill="auto"/>
            <w:hideMark/>
          </w:tcPr>
          <w:p w14:paraId="17C0C5FC" w14:textId="5DA7497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978150F" w14:textId="0660663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60</w:t>
            </w:r>
          </w:p>
        </w:tc>
        <w:tc>
          <w:tcPr>
            <w:tcW w:w="1359" w:type="dxa"/>
            <w:shd w:val="clear" w:color="auto" w:fill="auto"/>
            <w:noWrap/>
            <w:vAlign w:val="center"/>
          </w:tcPr>
          <w:p w14:paraId="6ECCC95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155408F" w14:textId="77777777" w:rsidR="00BE4A65" w:rsidRPr="005D7E25" w:rsidRDefault="00BE4A65" w:rsidP="00BE4A65">
            <w:pPr>
              <w:jc w:val="center"/>
              <w:rPr>
                <w:rFonts w:asciiTheme="minorHAnsi" w:hAnsiTheme="minorHAnsi" w:cstheme="minorHAnsi"/>
                <w:color w:val="000000"/>
              </w:rPr>
            </w:pPr>
          </w:p>
        </w:tc>
      </w:tr>
      <w:tr w:rsidR="00BE4A65" w:rsidRPr="005D7E25" w14:paraId="13679983"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0BA287AD" w14:textId="41BD952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20</w:t>
            </w:r>
          </w:p>
        </w:tc>
        <w:tc>
          <w:tcPr>
            <w:tcW w:w="4394" w:type="dxa"/>
            <w:tcBorders>
              <w:top w:val="single" w:sz="4" w:space="0" w:color="auto"/>
              <w:left w:val="nil"/>
              <w:bottom w:val="single" w:sz="4" w:space="0" w:color="auto"/>
              <w:right w:val="single" w:sz="4" w:space="0" w:color="auto"/>
            </w:tcBorders>
            <w:shd w:val="clear" w:color="auto" w:fill="auto"/>
            <w:hideMark/>
          </w:tcPr>
          <w:p w14:paraId="753BAE51" w14:textId="5ECD4DA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liège</w:t>
            </w:r>
          </w:p>
        </w:tc>
        <w:tc>
          <w:tcPr>
            <w:tcW w:w="709" w:type="dxa"/>
            <w:tcBorders>
              <w:top w:val="nil"/>
              <w:left w:val="single" w:sz="4" w:space="0" w:color="auto"/>
              <w:bottom w:val="single" w:sz="4" w:space="0" w:color="auto"/>
              <w:right w:val="single" w:sz="4" w:space="0" w:color="auto"/>
            </w:tcBorders>
            <w:shd w:val="clear" w:color="auto" w:fill="auto"/>
            <w:hideMark/>
          </w:tcPr>
          <w:p w14:paraId="0D9B5BA8" w14:textId="48C8EAA4"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1C17E3D2" w14:textId="155F995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w:t>
            </w:r>
          </w:p>
        </w:tc>
        <w:tc>
          <w:tcPr>
            <w:tcW w:w="1359" w:type="dxa"/>
            <w:shd w:val="clear" w:color="auto" w:fill="auto"/>
            <w:noWrap/>
            <w:vAlign w:val="center"/>
          </w:tcPr>
          <w:p w14:paraId="5B8BB41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9880D01" w14:textId="77777777" w:rsidR="00BE4A65" w:rsidRPr="005D7E25" w:rsidRDefault="00BE4A65" w:rsidP="00BE4A65">
            <w:pPr>
              <w:jc w:val="center"/>
              <w:rPr>
                <w:rFonts w:asciiTheme="minorHAnsi" w:hAnsiTheme="minorHAnsi" w:cstheme="minorHAnsi"/>
                <w:color w:val="000000"/>
              </w:rPr>
            </w:pPr>
          </w:p>
        </w:tc>
      </w:tr>
      <w:tr w:rsidR="00BE4A65" w:rsidRPr="005D7E25" w14:paraId="5AB2B059" w14:textId="77777777" w:rsidTr="00FF2992">
        <w:trPr>
          <w:trHeight w:val="284"/>
          <w:jc w:val="center"/>
        </w:trPr>
        <w:tc>
          <w:tcPr>
            <w:tcW w:w="1413" w:type="dxa"/>
            <w:tcBorders>
              <w:top w:val="nil"/>
              <w:left w:val="single" w:sz="4" w:space="0" w:color="auto"/>
              <w:bottom w:val="single" w:sz="4" w:space="0" w:color="auto"/>
              <w:right w:val="single" w:sz="4" w:space="0" w:color="auto"/>
            </w:tcBorders>
            <w:shd w:val="clear" w:color="auto" w:fill="auto"/>
            <w:noWrap/>
            <w:hideMark/>
          </w:tcPr>
          <w:p w14:paraId="0878E845" w14:textId="24A17E3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21</w:t>
            </w:r>
          </w:p>
        </w:tc>
        <w:tc>
          <w:tcPr>
            <w:tcW w:w="4394" w:type="dxa"/>
            <w:tcBorders>
              <w:top w:val="nil"/>
              <w:left w:val="nil"/>
              <w:bottom w:val="single" w:sz="4" w:space="0" w:color="auto"/>
              <w:right w:val="single" w:sz="4" w:space="0" w:color="auto"/>
            </w:tcBorders>
            <w:shd w:val="clear" w:color="auto" w:fill="auto"/>
            <w:hideMark/>
          </w:tcPr>
          <w:p w14:paraId="217362F4" w14:textId="6F5FE21B"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surface écritoire blanc cristal, noir, jaune…</w:t>
            </w:r>
          </w:p>
        </w:tc>
        <w:tc>
          <w:tcPr>
            <w:tcW w:w="709" w:type="dxa"/>
            <w:tcBorders>
              <w:top w:val="nil"/>
              <w:left w:val="single" w:sz="4" w:space="0" w:color="auto"/>
              <w:bottom w:val="single" w:sz="4" w:space="0" w:color="auto"/>
              <w:right w:val="single" w:sz="4" w:space="0" w:color="auto"/>
            </w:tcBorders>
            <w:shd w:val="clear" w:color="auto" w:fill="auto"/>
            <w:hideMark/>
          </w:tcPr>
          <w:p w14:paraId="62A7F3D8" w14:textId="707EDE2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60429110" w14:textId="009994A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46</w:t>
            </w:r>
          </w:p>
        </w:tc>
        <w:tc>
          <w:tcPr>
            <w:tcW w:w="1359" w:type="dxa"/>
            <w:shd w:val="clear" w:color="auto" w:fill="auto"/>
            <w:noWrap/>
            <w:vAlign w:val="center"/>
          </w:tcPr>
          <w:p w14:paraId="74C40CB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028DCFE" w14:textId="77777777" w:rsidR="00BE4A65" w:rsidRPr="005D7E25" w:rsidRDefault="00BE4A65" w:rsidP="00BE4A65">
            <w:pPr>
              <w:jc w:val="center"/>
              <w:rPr>
                <w:rFonts w:asciiTheme="minorHAnsi" w:hAnsiTheme="minorHAnsi" w:cstheme="minorHAnsi"/>
                <w:color w:val="000000"/>
              </w:rPr>
            </w:pPr>
          </w:p>
        </w:tc>
      </w:tr>
      <w:tr w:rsidR="00BE4A65" w:rsidRPr="005D7E25" w14:paraId="67523F8A"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14242964" w14:textId="689286F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lastRenderedPageBreak/>
              <w:t>22</w:t>
            </w:r>
          </w:p>
        </w:tc>
        <w:tc>
          <w:tcPr>
            <w:tcW w:w="4394" w:type="dxa"/>
            <w:tcBorders>
              <w:top w:val="single" w:sz="4" w:space="0" w:color="auto"/>
              <w:left w:val="nil"/>
              <w:bottom w:val="single" w:sz="4" w:space="0" w:color="auto"/>
              <w:right w:val="single" w:sz="4" w:space="0" w:color="auto"/>
            </w:tcBorders>
            <w:shd w:val="clear" w:color="auto" w:fill="auto"/>
            <w:hideMark/>
          </w:tcPr>
          <w:p w14:paraId="4A5499C0" w14:textId="51F5552A"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Habillage en toile tendue imprimé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A9B2BF9" w14:textId="59B7104F"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1DF2C567" w14:textId="2588827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14</w:t>
            </w:r>
          </w:p>
        </w:tc>
        <w:tc>
          <w:tcPr>
            <w:tcW w:w="1359" w:type="dxa"/>
            <w:shd w:val="clear" w:color="auto" w:fill="auto"/>
            <w:noWrap/>
            <w:vAlign w:val="center"/>
          </w:tcPr>
          <w:p w14:paraId="058BC10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D78333B" w14:textId="77777777" w:rsidR="00BE4A65" w:rsidRPr="005D7E25" w:rsidRDefault="00BE4A65" w:rsidP="00BE4A65">
            <w:pPr>
              <w:jc w:val="center"/>
              <w:rPr>
                <w:rFonts w:asciiTheme="minorHAnsi" w:hAnsiTheme="minorHAnsi" w:cstheme="minorHAnsi"/>
                <w:color w:val="000000"/>
              </w:rPr>
            </w:pPr>
          </w:p>
        </w:tc>
      </w:tr>
      <w:tr w:rsidR="00BE4A65" w:rsidRPr="005D7E25" w14:paraId="4293B5D8"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4BD6893B" w14:textId="4F91255B"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23</w:t>
            </w:r>
          </w:p>
        </w:tc>
        <w:tc>
          <w:tcPr>
            <w:tcW w:w="4394" w:type="dxa"/>
            <w:tcBorders>
              <w:top w:val="single" w:sz="4" w:space="0" w:color="auto"/>
              <w:left w:val="nil"/>
              <w:bottom w:val="single" w:sz="4" w:space="0" w:color="auto"/>
              <w:right w:val="single" w:sz="4" w:space="0" w:color="auto"/>
            </w:tcBorders>
            <w:shd w:val="clear" w:color="auto" w:fill="auto"/>
            <w:hideMark/>
          </w:tcPr>
          <w:p w14:paraId="005B68A4" w14:textId="2D7C17E7"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en papier peint</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CA04A3" w14:textId="69B85E6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A20CFBC" w14:textId="65BA66E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37CE4473"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F24D1DB" w14:textId="77777777" w:rsidR="00BE4A65" w:rsidRPr="005D7E25" w:rsidRDefault="00BE4A65" w:rsidP="00BE4A65">
            <w:pPr>
              <w:jc w:val="center"/>
              <w:rPr>
                <w:rFonts w:asciiTheme="minorHAnsi" w:hAnsiTheme="minorHAnsi" w:cstheme="minorHAnsi"/>
                <w:color w:val="000000"/>
              </w:rPr>
            </w:pPr>
          </w:p>
        </w:tc>
      </w:tr>
      <w:tr w:rsidR="00BE4A65" w:rsidRPr="005D7E25" w14:paraId="20239E8E"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14:paraId="37B3FFE7" w14:textId="1EB9859B"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24</w:t>
            </w:r>
          </w:p>
        </w:tc>
        <w:tc>
          <w:tcPr>
            <w:tcW w:w="4394" w:type="dxa"/>
            <w:tcBorders>
              <w:top w:val="single" w:sz="4" w:space="0" w:color="auto"/>
              <w:left w:val="nil"/>
              <w:bottom w:val="single" w:sz="4" w:space="0" w:color="auto"/>
              <w:right w:val="single" w:sz="4" w:space="0" w:color="auto"/>
            </w:tcBorders>
            <w:shd w:val="clear" w:color="auto" w:fill="auto"/>
            <w:hideMark/>
          </w:tcPr>
          <w:p w14:paraId="0F6D11FE" w14:textId="7F6D7CD5"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Habillage mur ou plafond en plaques de plâtre</w:t>
            </w:r>
          </w:p>
        </w:tc>
        <w:tc>
          <w:tcPr>
            <w:tcW w:w="709" w:type="dxa"/>
            <w:tcBorders>
              <w:top w:val="nil"/>
              <w:left w:val="single" w:sz="4" w:space="0" w:color="auto"/>
              <w:bottom w:val="single" w:sz="4" w:space="0" w:color="auto"/>
              <w:right w:val="single" w:sz="4" w:space="0" w:color="auto"/>
            </w:tcBorders>
            <w:shd w:val="clear" w:color="auto" w:fill="auto"/>
            <w:hideMark/>
          </w:tcPr>
          <w:p w14:paraId="66580547" w14:textId="1ECC9BD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hideMark/>
          </w:tcPr>
          <w:p w14:paraId="59CF63FC" w14:textId="66B2F0A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043BA9A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FE8C6E8" w14:textId="77777777" w:rsidR="00BE4A65" w:rsidRPr="005D7E25" w:rsidRDefault="00BE4A65" w:rsidP="00BE4A65">
            <w:pPr>
              <w:jc w:val="center"/>
              <w:rPr>
                <w:rFonts w:asciiTheme="minorHAnsi" w:hAnsiTheme="minorHAnsi" w:cstheme="minorHAnsi"/>
                <w:color w:val="000000"/>
              </w:rPr>
            </w:pPr>
          </w:p>
        </w:tc>
      </w:tr>
      <w:tr w:rsidR="00BE4A65" w:rsidRPr="005D7E25" w14:paraId="1B097878"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11867333" w14:textId="6AA7D9A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25</w:t>
            </w:r>
          </w:p>
        </w:tc>
        <w:tc>
          <w:tcPr>
            <w:tcW w:w="4394" w:type="dxa"/>
            <w:tcBorders>
              <w:top w:val="single" w:sz="4" w:space="0" w:color="auto"/>
              <w:left w:val="nil"/>
              <w:bottom w:val="single" w:sz="4" w:space="0" w:color="auto"/>
              <w:right w:val="single" w:sz="4" w:space="0" w:color="auto"/>
            </w:tcBorders>
            <w:shd w:val="clear" w:color="auto" w:fill="auto"/>
          </w:tcPr>
          <w:p w14:paraId="6DFE152F" w14:textId="0982D03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 xml:space="preserve">Pavé acoustique </w:t>
            </w:r>
          </w:p>
        </w:tc>
        <w:tc>
          <w:tcPr>
            <w:tcW w:w="709" w:type="dxa"/>
            <w:tcBorders>
              <w:top w:val="nil"/>
              <w:left w:val="single" w:sz="4" w:space="0" w:color="auto"/>
              <w:bottom w:val="single" w:sz="4" w:space="0" w:color="auto"/>
              <w:right w:val="single" w:sz="4" w:space="0" w:color="auto"/>
            </w:tcBorders>
            <w:shd w:val="clear" w:color="auto" w:fill="auto"/>
          </w:tcPr>
          <w:p w14:paraId="477FABFA" w14:textId="1B723D1D"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07F57210" w14:textId="61006BE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100</w:t>
            </w:r>
          </w:p>
        </w:tc>
        <w:tc>
          <w:tcPr>
            <w:tcW w:w="1359" w:type="dxa"/>
            <w:shd w:val="clear" w:color="auto" w:fill="auto"/>
            <w:noWrap/>
            <w:vAlign w:val="center"/>
          </w:tcPr>
          <w:p w14:paraId="6E2573ED"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DDD3A11" w14:textId="77777777" w:rsidR="00BE4A65" w:rsidRPr="005D7E25" w:rsidRDefault="00BE4A65" w:rsidP="00BE4A65">
            <w:pPr>
              <w:jc w:val="center"/>
              <w:rPr>
                <w:rFonts w:asciiTheme="minorHAnsi" w:hAnsiTheme="minorHAnsi" w:cstheme="minorHAnsi"/>
                <w:color w:val="000000"/>
              </w:rPr>
            </w:pPr>
          </w:p>
        </w:tc>
      </w:tr>
      <w:tr w:rsidR="00BE4A65" w:rsidRPr="005D7E25" w14:paraId="5464B92A"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55F4259" w14:textId="4BCB453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26</w:t>
            </w:r>
          </w:p>
        </w:tc>
        <w:tc>
          <w:tcPr>
            <w:tcW w:w="4394" w:type="dxa"/>
            <w:tcBorders>
              <w:top w:val="single" w:sz="4" w:space="0" w:color="auto"/>
              <w:left w:val="nil"/>
              <w:bottom w:val="single" w:sz="4" w:space="0" w:color="auto"/>
              <w:right w:val="single" w:sz="4" w:space="0" w:color="auto"/>
            </w:tcBorders>
            <w:shd w:val="clear" w:color="auto" w:fill="auto"/>
          </w:tcPr>
          <w:p w14:paraId="4281375C" w14:textId="2AB63162"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Lettre en végétal</w:t>
            </w:r>
          </w:p>
        </w:tc>
        <w:tc>
          <w:tcPr>
            <w:tcW w:w="709" w:type="dxa"/>
            <w:tcBorders>
              <w:top w:val="nil"/>
              <w:left w:val="single" w:sz="4" w:space="0" w:color="auto"/>
              <w:bottom w:val="single" w:sz="4" w:space="0" w:color="auto"/>
              <w:right w:val="single" w:sz="4" w:space="0" w:color="auto"/>
            </w:tcBorders>
            <w:shd w:val="clear" w:color="auto" w:fill="auto"/>
          </w:tcPr>
          <w:p w14:paraId="723594E4" w14:textId="511A8C4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0C9DF22E" w14:textId="236DBE3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1359" w:type="dxa"/>
            <w:shd w:val="clear" w:color="auto" w:fill="auto"/>
            <w:noWrap/>
            <w:vAlign w:val="center"/>
          </w:tcPr>
          <w:p w14:paraId="22609239"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DD6616E" w14:textId="77777777" w:rsidR="00BE4A65" w:rsidRPr="005D7E25" w:rsidRDefault="00BE4A65" w:rsidP="00BE4A65">
            <w:pPr>
              <w:jc w:val="center"/>
              <w:rPr>
                <w:rFonts w:asciiTheme="minorHAnsi" w:hAnsiTheme="minorHAnsi" w:cstheme="minorHAnsi"/>
                <w:color w:val="000000"/>
              </w:rPr>
            </w:pPr>
          </w:p>
        </w:tc>
      </w:tr>
      <w:tr w:rsidR="00BE4A65" w:rsidRPr="005D7E25" w14:paraId="28B8643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37205201" w14:textId="374C243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27</w:t>
            </w:r>
          </w:p>
        </w:tc>
        <w:tc>
          <w:tcPr>
            <w:tcW w:w="4394" w:type="dxa"/>
            <w:tcBorders>
              <w:top w:val="single" w:sz="4" w:space="0" w:color="auto"/>
              <w:left w:val="nil"/>
              <w:bottom w:val="single" w:sz="4" w:space="0" w:color="auto"/>
              <w:right w:val="single" w:sz="4" w:space="0" w:color="auto"/>
            </w:tcBorders>
            <w:shd w:val="clear" w:color="auto" w:fill="auto"/>
          </w:tcPr>
          <w:p w14:paraId="6DF6D0B8" w14:textId="22245BF4" w:rsidR="00BE4A65" w:rsidRPr="005D7E25" w:rsidRDefault="00BE4A65" w:rsidP="00BE4A65">
            <w:pPr>
              <w:rPr>
                <w:rFonts w:asciiTheme="minorHAnsi" w:hAnsiTheme="minorHAnsi" w:cstheme="minorHAnsi"/>
                <w:color w:val="000000"/>
              </w:rPr>
            </w:pPr>
            <w:r w:rsidRPr="005D7E25">
              <w:rPr>
                <w:rFonts w:asciiTheme="minorHAnsi" w:hAnsiTheme="minorHAnsi" w:cstheme="minorHAnsi"/>
              </w:rPr>
              <w:t>Citation en néon</w:t>
            </w:r>
          </w:p>
        </w:tc>
        <w:tc>
          <w:tcPr>
            <w:tcW w:w="709" w:type="dxa"/>
            <w:tcBorders>
              <w:top w:val="nil"/>
              <w:left w:val="single" w:sz="4" w:space="0" w:color="auto"/>
              <w:bottom w:val="single" w:sz="4" w:space="0" w:color="auto"/>
              <w:right w:val="single" w:sz="4" w:space="0" w:color="auto"/>
            </w:tcBorders>
            <w:shd w:val="clear" w:color="auto" w:fill="auto"/>
          </w:tcPr>
          <w:p w14:paraId="30B21350" w14:textId="26242BD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3A9BB044" w14:textId="58D89FBE"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w:t>
            </w:r>
          </w:p>
        </w:tc>
        <w:tc>
          <w:tcPr>
            <w:tcW w:w="1359" w:type="dxa"/>
            <w:shd w:val="clear" w:color="auto" w:fill="auto"/>
            <w:noWrap/>
            <w:vAlign w:val="center"/>
          </w:tcPr>
          <w:p w14:paraId="01C5F02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199EA25" w14:textId="77777777" w:rsidR="00BE4A65" w:rsidRPr="005D7E25" w:rsidRDefault="00BE4A65" w:rsidP="00BE4A65">
            <w:pPr>
              <w:jc w:val="center"/>
              <w:rPr>
                <w:rFonts w:asciiTheme="minorHAnsi" w:hAnsiTheme="minorHAnsi" w:cstheme="minorHAnsi"/>
                <w:color w:val="000000"/>
              </w:rPr>
            </w:pPr>
          </w:p>
        </w:tc>
      </w:tr>
      <w:tr w:rsidR="00BE4A65" w:rsidRPr="005D7E25" w14:paraId="594F9BE2"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44E94322" w14:textId="6C084EA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28</w:t>
            </w:r>
          </w:p>
        </w:tc>
        <w:tc>
          <w:tcPr>
            <w:tcW w:w="4394" w:type="dxa"/>
            <w:tcBorders>
              <w:top w:val="single" w:sz="4" w:space="0" w:color="auto"/>
              <w:left w:val="nil"/>
              <w:bottom w:val="single" w:sz="4" w:space="0" w:color="auto"/>
              <w:right w:val="single" w:sz="4" w:space="0" w:color="auto"/>
            </w:tcBorders>
            <w:shd w:val="clear" w:color="auto" w:fill="auto"/>
          </w:tcPr>
          <w:p w14:paraId="43C14F2F" w14:textId="7BA783EA"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Petit format</w:t>
            </w:r>
          </w:p>
        </w:tc>
        <w:tc>
          <w:tcPr>
            <w:tcW w:w="709" w:type="dxa"/>
            <w:tcBorders>
              <w:top w:val="nil"/>
              <w:left w:val="single" w:sz="4" w:space="0" w:color="auto"/>
              <w:bottom w:val="single" w:sz="4" w:space="0" w:color="auto"/>
              <w:right w:val="single" w:sz="4" w:space="0" w:color="auto"/>
            </w:tcBorders>
            <w:shd w:val="clear" w:color="auto" w:fill="auto"/>
          </w:tcPr>
          <w:p w14:paraId="6A07A420" w14:textId="197C9CD0"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4230489A" w14:textId="63852B8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w:t>
            </w:r>
          </w:p>
        </w:tc>
        <w:tc>
          <w:tcPr>
            <w:tcW w:w="1359" w:type="dxa"/>
            <w:shd w:val="clear" w:color="auto" w:fill="auto"/>
            <w:noWrap/>
            <w:vAlign w:val="center"/>
          </w:tcPr>
          <w:p w14:paraId="515E01C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1E771439" w14:textId="77777777" w:rsidR="00BE4A65" w:rsidRPr="005D7E25" w:rsidRDefault="00BE4A65" w:rsidP="00BE4A65">
            <w:pPr>
              <w:jc w:val="center"/>
              <w:rPr>
                <w:rFonts w:asciiTheme="minorHAnsi" w:hAnsiTheme="minorHAnsi" w:cstheme="minorHAnsi"/>
                <w:color w:val="000000"/>
              </w:rPr>
            </w:pPr>
          </w:p>
        </w:tc>
      </w:tr>
      <w:tr w:rsidR="00BE4A65" w:rsidRPr="005D7E25" w14:paraId="6A6F5D1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E1C0A63" w14:textId="5D0D5A4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29</w:t>
            </w:r>
          </w:p>
        </w:tc>
        <w:tc>
          <w:tcPr>
            <w:tcW w:w="4394" w:type="dxa"/>
            <w:tcBorders>
              <w:top w:val="single" w:sz="4" w:space="0" w:color="auto"/>
              <w:left w:val="nil"/>
              <w:bottom w:val="single" w:sz="4" w:space="0" w:color="auto"/>
              <w:right w:val="single" w:sz="4" w:space="0" w:color="auto"/>
            </w:tcBorders>
            <w:shd w:val="clear" w:color="auto" w:fill="auto"/>
          </w:tcPr>
          <w:p w14:paraId="74C75745" w14:textId="4D12C485"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Moyen format</w:t>
            </w:r>
          </w:p>
        </w:tc>
        <w:tc>
          <w:tcPr>
            <w:tcW w:w="709" w:type="dxa"/>
            <w:tcBorders>
              <w:top w:val="nil"/>
              <w:left w:val="single" w:sz="4" w:space="0" w:color="auto"/>
              <w:bottom w:val="single" w:sz="4" w:space="0" w:color="auto"/>
              <w:right w:val="single" w:sz="4" w:space="0" w:color="auto"/>
            </w:tcBorders>
            <w:shd w:val="clear" w:color="auto" w:fill="auto"/>
          </w:tcPr>
          <w:p w14:paraId="1E6BF412" w14:textId="7D9FA961"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2E7F0FB6" w14:textId="20DAB62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5B8A834B"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BDBCDB4" w14:textId="77777777" w:rsidR="00BE4A65" w:rsidRPr="005D7E25" w:rsidRDefault="00BE4A65" w:rsidP="00BE4A65">
            <w:pPr>
              <w:jc w:val="center"/>
              <w:rPr>
                <w:rFonts w:asciiTheme="minorHAnsi" w:hAnsiTheme="minorHAnsi" w:cstheme="minorHAnsi"/>
                <w:color w:val="000000"/>
              </w:rPr>
            </w:pPr>
          </w:p>
        </w:tc>
      </w:tr>
      <w:tr w:rsidR="00BE4A65" w:rsidRPr="005D7E25" w14:paraId="76DE9EF1"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4D530802" w14:textId="4024EA6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30</w:t>
            </w:r>
          </w:p>
        </w:tc>
        <w:tc>
          <w:tcPr>
            <w:tcW w:w="4394" w:type="dxa"/>
            <w:tcBorders>
              <w:top w:val="single" w:sz="4" w:space="0" w:color="auto"/>
              <w:left w:val="nil"/>
              <w:bottom w:val="single" w:sz="4" w:space="0" w:color="auto"/>
              <w:right w:val="single" w:sz="4" w:space="0" w:color="auto"/>
            </w:tcBorders>
            <w:shd w:val="clear" w:color="auto" w:fill="auto"/>
          </w:tcPr>
          <w:p w14:paraId="0567079A" w14:textId="697355BC" w:rsidR="00BE4A65" w:rsidRPr="005D7E25" w:rsidRDefault="00BE4A65" w:rsidP="005D7E25">
            <w:pPr>
              <w:spacing w:line="360" w:lineRule="auto"/>
              <w:rPr>
                <w:rFonts w:asciiTheme="minorHAnsi" w:hAnsiTheme="minorHAnsi" w:cstheme="minorHAnsi"/>
                <w:color w:val="000000"/>
              </w:rPr>
            </w:pPr>
            <w:r w:rsidRPr="005D7E25">
              <w:rPr>
                <w:rFonts w:asciiTheme="minorHAnsi" w:hAnsiTheme="minorHAnsi" w:cstheme="minorHAnsi"/>
              </w:rPr>
              <w:t>Fourniture et pose d'un Tag Grand format</w:t>
            </w:r>
          </w:p>
        </w:tc>
        <w:tc>
          <w:tcPr>
            <w:tcW w:w="709" w:type="dxa"/>
            <w:tcBorders>
              <w:top w:val="nil"/>
              <w:left w:val="single" w:sz="4" w:space="0" w:color="auto"/>
              <w:bottom w:val="single" w:sz="4" w:space="0" w:color="auto"/>
              <w:right w:val="single" w:sz="4" w:space="0" w:color="auto"/>
            </w:tcBorders>
            <w:shd w:val="clear" w:color="auto" w:fill="auto"/>
          </w:tcPr>
          <w:p w14:paraId="5C9B4E60" w14:textId="4DB8038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4D1A91E4" w14:textId="0D3E069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0F5BA994"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4A854CC3" w14:textId="77777777" w:rsidR="00BE4A65" w:rsidRPr="005D7E25" w:rsidRDefault="00BE4A65" w:rsidP="00BE4A65">
            <w:pPr>
              <w:jc w:val="center"/>
              <w:rPr>
                <w:rFonts w:asciiTheme="minorHAnsi" w:hAnsiTheme="minorHAnsi" w:cstheme="minorHAnsi"/>
                <w:color w:val="000000"/>
              </w:rPr>
            </w:pPr>
          </w:p>
        </w:tc>
      </w:tr>
      <w:tr w:rsidR="00BE4A65" w:rsidRPr="005D7E25" w14:paraId="744059E6"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584760A" w14:textId="524DA0E5"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31</w:t>
            </w:r>
          </w:p>
        </w:tc>
        <w:tc>
          <w:tcPr>
            <w:tcW w:w="4394" w:type="dxa"/>
            <w:tcBorders>
              <w:top w:val="single" w:sz="4" w:space="0" w:color="auto"/>
              <w:left w:val="nil"/>
              <w:bottom w:val="single" w:sz="4" w:space="0" w:color="auto"/>
              <w:right w:val="single" w:sz="4" w:space="0" w:color="auto"/>
            </w:tcBorders>
            <w:shd w:val="clear" w:color="auto" w:fill="auto"/>
          </w:tcPr>
          <w:p w14:paraId="55B14C73" w14:textId="4EF91E6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Store a enrouleur manuel</w:t>
            </w:r>
          </w:p>
        </w:tc>
        <w:tc>
          <w:tcPr>
            <w:tcW w:w="709" w:type="dxa"/>
            <w:tcBorders>
              <w:top w:val="nil"/>
              <w:left w:val="single" w:sz="4" w:space="0" w:color="auto"/>
              <w:bottom w:val="single" w:sz="4" w:space="0" w:color="auto"/>
              <w:right w:val="single" w:sz="4" w:space="0" w:color="auto"/>
            </w:tcBorders>
            <w:shd w:val="clear" w:color="auto" w:fill="auto"/>
          </w:tcPr>
          <w:p w14:paraId="0DCECA6C" w14:textId="7D2429E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51384143" w14:textId="1B4C620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1000</w:t>
            </w:r>
          </w:p>
        </w:tc>
        <w:tc>
          <w:tcPr>
            <w:tcW w:w="1359" w:type="dxa"/>
            <w:shd w:val="clear" w:color="auto" w:fill="auto"/>
            <w:noWrap/>
            <w:vAlign w:val="center"/>
          </w:tcPr>
          <w:p w14:paraId="762C91BC"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26DFD6CE" w14:textId="77777777" w:rsidR="00BE4A65" w:rsidRPr="005D7E25" w:rsidRDefault="00BE4A65" w:rsidP="00BE4A65">
            <w:pPr>
              <w:jc w:val="center"/>
              <w:rPr>
                <w:rFonts w:asciiTheme="minorHAnsi" w:hAnsiTheme="minorHAnsi" w:cstheme="minorHAnsi"/>
                <w:color w:val="000000"/>
              </w:rPr>
            </w:pPr>
          </w:p>
        </w:tc>
      </w:tr>
      <w:tr w:rsidR="00BE4A65" w:rsidRPr="005D7E25" w14:paraId="3AE8D9D4"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63C5CE2E" w14:textId="7FD8D1E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32</w:t>
            </w:r>
          </w:p>
        </w:tc>
        <w:tc>
          <w:tcPr>
            <w:tcW w:w="4394" w:type="dxa"/>
            <w:tcBorders>
              <w:top w:val="single" w:sz="4" w:space="0" w:color="auto"/>
              <w:left w:val="nil"/>
              <w:bottom w:val="single" w:sz="4" w:space="0" w:color="auto"/>
              <w:right w:val="single" w:sz="4" w:space="0" w:color="auto"/>
            </w:tcBorders>
            <w:shd w:val="clear" w:color="auto" w:fill="auto"/>
          </w:tcPr>
          <w:p w14:paraId="36839DD8" w14:textId="7F775AFA" w:rsidR="00BE4A65" w:rsidRPr="005D7E25" w:rsidRDefault="00BE4A65" w:rsidP="00BE4A65">
            <w:pPr>
              <w:rPr>
                <w:rFonts w:asciiTheme="minorHAnsi" w:hAnsiTheme="minorHAnsi" w:cstheme="minorHAnsi"/>
                <w:bCs/>
              </w:rPr>
            </w:pPr>
            <w:r w:rsidRPr="005D7E25">
              <w:rPr>
                <w:rFonts w:asciiTheme="minorHAnsi" w:hAnsiTheme="minorHAnsi" w:cstheme="minorHAnsi"/>
              </w:rPr>
              <w:t>Peinture acrylique sur mur</w:t>
            </w:r>
          </w:p>
        </w:tc>
        <w:tc>
          <w:tcPr>
            <w:tcW w:w="709" w:type="dxa"/>
            <w:tcBorders>
              <w:top w:val="nil"/>
              <w:left w:val="single" w:sz="4" w:space="0" w:color="auto"/>
              <w:bottom w:val="single" w:sz="4" w:space="0" w:color="auto"/>
              <w:right w:val="single" w:sz="4" w:space="0" w:color="auto"/>
            </w:tcBorders>
            <w:shd w:val="clear" w:color="auto" w:fill="auto"/>
          </w:tcPr>
          <w:p w14:paraId="724B26DB" w14:textId="270C96C2"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481E9306" w14:textId="0C8EBE8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1200</w:t>
            </w:r>
          </w:p>
        </w:tc>
        <w:tc>
          <w:tcPr>
            <w:tcW w:w="1359" w:type="dxa"/>
            <w:shd w:val="clear" w:color="auto" w:fill="auto"/>
            <w:noWrap/>
            <w:vAlign w:val="center"/>
          </w:tcPr>
          <w:p w14:paraId="57FB2392"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8908270" w14:textId="77777777" w:rsidR="00BE4A65" w:rsidRPr="005D7E25" w:rsidRDefault="00BE4A65" w:rsidP="00BE4A65">
            <w:pPr>
              <w:jc w:val="center"/>
              <w:rPr>
                <w:rFonts w:asciiTheme="minorHAnsi" w:hAnsiTheme="minorHAnsi" w:cstheme="minorHAnsi"/>
                <w:color w:val="000000"/>
              </w:rPr>
            </w:pPr>
          </w:p>
        </w:tc>
      </w:tr>
      <w:tr w:rsidR="00BE4A65" w:rsidRPr="005D7E25" w14:paraId="5F695BFD"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11F97D60" w14:textId="75160956"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33</w:t>
            </w:r>
          </w:p>
        </w:tc>
        <w:tc>
          <w:tcPr>
            <w:tcW w:w="4394" w:type="dxa"/>
            <w:tcBorders>
              <w:top w:val="single" w:sz="4" w:space="0" w:color="auto"/>
              <w:left w:val="nil"/>
              <w:bottom w:val="single" w:sz="4" w:space="0" w:color="auto"/>
              <w:right w:val="single" w:sz="4" w:space="0" w:color="auto"/>
            </w:tcBorders>
            <w:shd w:val="clear" w:color="auto" w:fill="auto"/>
          </w:tcPr>
          <w:p w14:paraId="2B4B79CF" w14:textId="519963E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Peinture acrylique mate pour plafonds (Finition soignée)</w:t>
            </w:r>
          </w:p>
        </w:tc>
        <w:tc>
          <w:tcPr>
            <w:tcW w:w="709" w:type="dxa"/>
            <w:tcBorders>
              <w:top w:val="nil"/>
              <w:left w:val="single" w:sz="4" w:space="0" w:color="auto"/>
              <w:bottom w:val="single" w:sz="4" w:space="0" w:color="auto"/>
              <w:right w:val="single" w:sz="4" w:space="0" w:color="auto"/>
            </w:tcBorders>
            <w:shd w:val="clear" w:color="auto" w:fill="auto"/>
          </w:tcPr>
          <w:p w14:paraId="098CBAF1" w14:textId="6827B34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76EC60A0" w14:textId="1E1067F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700</w:t>
            </w:r>
          </w:p>
        </w:tc>
        <w:tc>
          <w:tcPr>
            <w:tcW w:w="1359" w:type="dxa"/>
            <w:shd w:val="clear" w:color="auto" w:fill="auto"/>
            <w:noWrap/>
            <w:vAlign w:val="center"/>
          </w:tcPr>
          <w:p w14:paraId="6543D95A"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76F63C04" w14:textId="77777777" w:rsidR="00BE4A65" w:rsidRPr="005D7E25" w:rsidRDefault="00BE4A65" w:rsidP="00BE4A65">
            <w:pPr>
              <w:jc w:val="center"/>
              <w:rPr>
                <w:rFonts w:asciiTheme="minorHAnsi" w:hAnsiTheme="minorHAnsi" w:cstheme="minorHAnsi"/>
                <w:color w:val="000000"/>
              </w:rPr>
            </w:pPr>
          </w:p>
        </w:tc>
      </w:tr>
      <w:tr w:rsidR="00BE4A65" w:rsidRPr="005D7E25" w14:paraId="1337B96B"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67FAE089" w14:textId="724A829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34</w:t>
            </w:r>
          </w:p>
        </w:tc>
        <w:tc>
          <w:tcPr>
            <w:tcW w:w="4394" w:type="dxa"/>
            <w:tcBorders>
              <w:top w:val="single" w:sz="4" w:space="0" w:color="auto"/>
              <w:left w:val="nil"/>
              <w:bottom w:val="single" w:sz="4" w:space="0" w:color="auto"/>
              <w:right w:val="single" w:sz="4" w:space="0" w:color="auto"/>
            </w:tcBorders>
            <w:shd w:val="clear" w:color="auto" w:fill="auto"/>
          </w:tcPr>
          <w:p w14:paraId="1E84C9A1" w14:textId="3EEC37A9"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Peinture acrylique de couleur (Finition soignée)</w:t>
            </w:r>
          </w:p>
        </w:tc>
        <w:tc>
          <w:tcPr>
            <w:tcW w:w="709" w:type="dxa"/>
            <w:tcBorders>
              <w:top w:val="nil"/>
              <w:left w:val="single" w:sz="4" w:space="0" w:color="auto"/>
              <w:bottom w:val="single" w:sz="4" w:space="0" w:color="auto"/>
              <w:right w:val="single" w:sz="4" w:space="0" w:color="auto"/>
            </w:tcBorders>
            <w:shd w:val="clear" w:color="auto" w:fill="auto"/>
          </w:tcPr>
          <w:p w14:paraId="6737E181" w14:textId="4BF824F8"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M2</w:t>
            </w:r>
          </w:p>
        </w:tc>
        <w:tc>
          <w:tcPr>
            <w:tcW w:w="850" w:type="dxa"/>
            <w:tcBorders>
              <w:top w:val="nil"/>
              <w:left w:val="single" w:sz="4" w:space="0" w:color="auto"/>
              <w:bottom w:val="single" w:sz="4" w:space="0" w:color="auto"/>
              <w:right w:val="single" w:sz="4" w:space="0" w:color="auto"/>
            </w:tcBorders>
            <w:shd w:val="clear" w:color="auto" w:fill="auto"/>
            <w:noWrap/>
          </w:tcPr>
          <w:p w14:paraId="65D2FEA8" w14:textId="1DEB155A"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800</w:t>
            </w:r>
          </w:p>
        </w:tc>
        <w:tc>
          <w:tcPr>
            <w:tcW w:w="1359" w:type="dxa"/>
            <w:shd w:val="clear" w:color="auto" w:fill="auto"/>
            <w:noWrap/>
            <w:vAlign w:val="center"/>
          </w:tcPr>
          <w:p w14:paraId="6A806957"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5B56278A" w14:textId="77777777" w:rsidR="00BE4A65" w:rsidRPr="005D7E25" w:rsidRDefault="00BE4A65" w:rsidP="00BE4A65">
            <w:pPr>
              <w:jc w:val="center"/>
              <w:rPr>
                <w:rFonts w:asciiTheme="minorHAnsi" w:hAnsiTheme="minorHAnsi" w:cstheme="minorHAnsi"/>
                <w:color w:val="000000"/>
              </w:rPr>
            </w:pPr>
          </w:p>
        </w:tc>
      </w:tr>
      <w:tr w:rsidR="00BE4A65" w:rsidRPr="005D7E25" w14:paraId="39196AA0" w14:textId="77777777" w:rsidTr="00FF2992">
        <w:trPr>
          <w:trHeight w:val="284"/>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14:paraId="5BD10101" w14:textId="0F10280C"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35</w:t>
            </w:r>
          </w:p>
        </w:tc>
        <w:tc>
          <w:tcPr>
            <w:tcW w:w="4394" w:type="dxa"/>
            <w:tcBorders>
              <w:top w:val="single" w:sz="4" w:space="0" w:color="auto"/>
              <w:left w:val="nil"/>
              <w:bottom w:val="single" w:sz="4" w:space="0" w:color="auto"/>
              <w:right w:val="single" w:sz="4" w:space="0" w:color="auto"/>
            </w:tcBorders>
            <w:shd w:val="clear" w:color="auto" w:fill="auto"/>
          </w:tcPr>
          <w:p w14:paraId="7C2079F9" w14:textId="756711FA" w:rsidR="00BE4A65" w:rsidRPr="005D7E25" w:rsidRDefault="00BE4A65" w:rsidP="00BE4A65">
            <w:pPr>
              <w:spacing w:line="360" w:lineRule="auto"/>
              <w:rPr>
                <w:rFonts w:asciiTheme="minorHAnsi" w:hAnsiTheme="minorHAnsi" w:cstheme="minorHAnsi"/>
                <w:color w:val="000000"/>
              </w:rPr>
            </w:pPr>
            <w:r w:rsidRPr="005D7E25">
              <w:rPr>
                <w:rFonts w:asciiTheme="minorHAnsi" w:hAnsiTheme="minorHAnsi" w:cstheme="minorHAnsi"/>
              </w:rPr>
              <w:t>Adaptation CFO/CFA par espace</w:t>
            </w:r>
          </w:p>
        </w:tc>
        <w:tc>
          <w:tcPr>
            <w:tcW w:w="709" w:type="dxa"/>
            <w:tcBorders>
              <w:top w:val="nil"/>
              <w:left w:val="single" w:sz="4" w:space="0" w:color="auto"/>
              <w:bottom w:val="single" w:sz="4" w:space="0" w:color="auto"/>
              <w:right w:val="single" w:sz="4" w:space="0" w:color="auto"/>
            </w:tcBorders>
            <w:shd w:val="clear" w:color="auto" w:fill="auto"/>
          </w:tcPr>
          <w:p w14:paraId="04F433E8" w14:textId="650E5309"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U</w:t>
            </w:r>
          </w:p>
        </w:tc>
        <w:tc>
          <w:tcPr>
            <w:tcW w:w="850" w:type="dxa"/>
            <w:tcBorders>
              <w:top w:val="nil"/>
              <w:left w:val="single" w:sz="4" w:space="0" w:color="auto"/>
              <w:bottom w:val="single" w:sz="4" w:space="0" w:color="auto"/>
              <w:right w:val="single" w:sz="4" w:space="0" w:color="auto"/>
            </w:tcBorders>
            <w:shd w:val="clear" w:color="auto" w:fill="auto"/>
            <w:noWrap/>
          </w:tcPr>
          <w:p w14:paraId="2777F4DE" w14:textId="66BB8E87" w:rsidR="00BE4A65" w:rsidRPr="005D7E25" w:rsidRDefault="00BE4A65" w:rsidP="00BE4A65">
            <w:pPr>
              <w:spacing w:line="360" w:lineRule="auto"/>
              <w:jc w:val="center"/>
              <w:rPr>
                <w:rFonts w:asciiTheme="minorHAnsi" w:hAnsiTheme="minorHAnsi" w:cstheme="minorHAnsi"/>
                <w:color w:val="000000"/>
              </w:rPr>
            </w:pPr>
            <w:r w:rsidRPr="005D7E25">
              <w:rPr>
                <w:rFonts w:asciiTheme="minorHAnsi" w:hAnsiTheme="minorHAnsi" w:cstheme="minorHAnsi"/>
              </w:rPr>
              <w:t>8</w:t>
            </w:r>
          </w:p>
        </w:tc>
        <w:tc>
          <w:tcPr>
            <w:tcW w:w="1359" w:type="dxa"/>
            <w:shd w:val="clear" w:color="auto" w:fill="auto"/>
            <w:noWrap/>
            <w:vAlign w:val="center"/>
          </w:tcPr>
          <w:p w14:paraId="3FF9BB38" w14:textId="77777777" w:rsidR="00BE4A65" w:rsidRPr="005D7E25" w:rsidRDefault="00BE4A65" w:rsidP="00BE4A65">
            <w:pPr>
              <w:spacing w:line="360" w:lineRule="auto"/>
              <w:rPr>
                <w:rFonts w:asciiTheme="minorHAnsi" w:hAnsiTheme="minorHAnsi" w:cstheme="minorHAnsi"/>
                <w:color w:val="000000"/>
              </w:rPr>
            </w:pPr>
          </w:p>
        </w:tc>
        <w:tc>
          <w:tcPr>
            <w:tcW w:w="1902" w:type="dxa"/>
            <w:shd w:val="clear" w:color="auto" w:fill="auto"/>
            <w:noWrap/>
            <w:vAlign w:val="center"/>
          </w:tcPr>
          <w:p w14:paraId="6A9033A0" w14:textId="77777777" w:rsidR="00BE4A65" w:rsidRPr="005D7E25" w:rsidRDefault="00BE4A65" w:rsidP="00BE4A65">
            <w:pPr>
              <w:jc w:val="center"/>
              <w:rPr>
                <w:rFonts w:asciiTheme="minorHAnsi" w:hAnsiTheme="minorHAnsi" w:cstheme="minorHAnsi"/>
                <w:color w:val="000000"/>
              </w:rPr>
            </w:pPr>
          </w:p>
        </w:tc>
      </w:tr>
      <w:tr w:rsidR="0052637A" w:rsidRPr="005D7E25" w14:paraId="6CA794B5" w14:textId="77777777" w:rsidTr="00BE4A65">
        <w:trPr>
          <w:trHeight w:val="284"/>
          <w:jc w:val="center"/>
        </w:trPr>
        <w:tc>
          <w:tcPr>
            <w:tcW w:w="8725" w:type="dxa"/>
            <w:gridSpan w:val="5"/>
            <w:shd w:val="clear" w:color="auto" w:fill="auto"/>
            <w:noWrap/>
            <w:hideMark/>
          </w:tcPr>
          <w:p w14:paraId="139759B6"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Montant Total en    HTVA=</w:t>
            </w:r>
          </w:p>
        </w:tc>
        <w:tc>
          <w:tcPr>
            <w:tcW w:w="1902" w:type="dxa"/>
            <w:shd w:val="clear" w:color="auto" w:fill="auto"/>
            <w:noWrap/>
          </w:tcPr>
          <w:p w14:paraId="30594B39" w14:textId="77777777" w:rsidR="0052637A" w:rsidRPr="005D7E25" w:rsidRDefault="0052637A" w:rsidP="00A0769A">
            <w:pPr>
              <w:jc w:val="center"/>
              <w:rPr>
                <w:rFonts w:asciiTheme="minorHAnsi" w:hAnsiTheme="minorHAnsi" w:cstheme="minorHAnsi"/>
                <w:b/>
                <w:bCs/>
                <w:color w:val="000000"/>
              </w:rPr>
            </w:pPr>
          </w:p>
        </w:tc>
      </w:tr>
      <w:tr w:rsidR="0052637A" w:rsidRPr="005D7E25" w14:paraId="3C96C543" w14:textId="77777777" w:rsidTr="00BE4A65">
        <w:trPr>
          <w:trHeight w:val="284"/>
          <w:jc w:val="center"/>
        </w:trPr>
        <w:tc>
          <w:tcPr>
            <w:tcW w:w="8725" w:type="dxa"/>
            <w:gridSpan w:val="5"/>
            <w:shd w:val="clear" w:color="auto" w:fill="auto"/>
            <w:noWrap/>
            <w:vAlign w:val="center"/>
            <w:hideMark/>
          </w:tcPr>
          <w:p w14:paraId="7400DD23"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Total de la TVA (Taux %)=</w:t>
            </w:r>
          </w:p>
        </w:tc>
        <w:tc>
          <w:tcPr>
            <w:tcW w:w="1902" w:type="dxa"/>
            <w:shd w:val="clear" w:color="auto" w:fill="auto"/>
            <w:noWrap/>
          </w:tcPr>
          <w:p w14:paraId="60306B71" w14:textId="77777777" w:rsidR="0052637A" w:rsidRPr="005D7E25" w:rsidRDefault="0052637A" w:rsidP="00A0769A">
            <w:pPr>
              <w:jc w:val="center"/>
              <w:rPr>
                <w:rFonts w:asciiTheme="minorHAnsi" w:hAnsiTheme="minorHAnsi" w:cstheme="minorHAnsi"/>
                <w:b/>
                <w:bCs/>
                <w:color w:val="000000"/>
              </w:rPr>
            </w:pPr>
          </w:p>
        </w:tc>
      </w:tr>
      <w:tr w:rsidR="0052637A" w:rsidRPr="005D7E25" w14:paraId="560F729D" w14:textId="77777777" w:rsidTr="00BE4A65">
        <w:trPr>
          <w:trHeight w:val="284"/>
          <w:jc w:val="center"/>
        </w:trPr>
        <w:tc>
          <w:tcPr>
            <w:tcW w:w="8725" w:type="dxa"/>
            <w:gridSpan w:val="5"/>
            <w:shd w:val="clear" w:color="auto" w:fill="auto"/>
            <w:noWrap/>
            <w:vAlign w:val="center"/>
            <w:hideMark/>
          </w:tcPr>
          <w:p w14:paraId="7F1A74CD" w14:textId="77777777" w:rsidR="0052637A" w:rsidRPr="005D7E25" w:rsidRDefault="0052637A" w:rsidP="00BE4A65">
            <w:pPr>
              <w:spacing w:line="360" w:lineRule="auto"/>
              <w:jc w:val="center"/>
              <w:rPr>
                <w:rFonts w:asciiTheme="minorHAnsi" w:hAnsiTheme="minorHAnsi" w:cstheme="minorHAnsi"/>
                <w:b/>
                <w:bCs/>
                <w:color w:val="000000"/>
              </w:rPr>
            </w:pPr>
            <w:r w:rsidRPr="005D7E25">
              <w:rPr>
                <w:rFonts w:asciiTheme="minorHAnsi" w:hAnsiTheme="minorHAnsi" w:cstheme="minorHAnsi"/>
                <w:b/>
                <w:bCs/>
              </w:rPr>
              <w:t>Montant Total en TTC =</w:t>
            </w:r>
          </w:p>
        </w:tc>
        <w:tc>
          <w:tcPr>
            <w:tcW w:w="1902" w:type="dxa"/>
            <w:shd w:val="clear" w:color="auto" w:fill="auto"/>
            <w:noWrap/>
          </w:tcPr>
          <w:p w14:paraId="34FFD808" w14:textId="77777777" w:rsidR="0052637A" w:rsidRPr="005D7E25" w:rsidRDefault="0052637A" w:rsidP="00A0769A">
            <w:pPr>
              <w:jc w:val="center"/>
              <w:rPr>
                <w:rFonts w:asciiTheme="minorHAnsi" w:hAnsiTheme="minorHAnsi" w:cstheme="minorHAnsi"/>
                <w:b/>
                <w:bCs/>
                <w:color w:val="000000"/>
              </w:rPr>
            </w:pPr>
          </w:p>
        </w:tc>
      </w:tr>
    </w:tbl>
    <w:p w14:paraId="29ACC45B" w14:textId="77777777" w:rsidR="0052637A" w:rsidRPr="00134ACE" w:rsidRDefault="0052637A" w:rsidP="0052637A">
      <w:pPr>
        <w:rPr>
          <w:rFonts w:asciiTheme="minorHAnsi" w:hAnsiTheme="minorHAnsi" w:cstheme="minorHAnsi"/>
          <w:iCs/>
          <w:sz w:val="22"/>
          <w:szCs w:val="22"/>
        </w:rPr>
      </w:pPr>
    </w:p>
    <w:p w14:paraId="63F5B04C" w14:textId="77777777" w:rsidR="0052637A" w:rsidRPr="00134ACE" w:rsidRDefault="0052637A" w:rsidP="0052637A">
      <w:pPr>
        <w:jc w:val="center"/>
        <w:rPr>
          <w:rFonts w:asciiTheme="minorHAnsi" w:hAnsiTheme="minorHAnsi" w:cstheme="minorHAnsi"/>
          <w:iCs/>
          <w:sz w:val="22"/>
          <w:szCs w:val="22"/>
        </w:rPr>
      </w:pPr>
    </w:p>
    <w:p w14:paraId="63793A42" w14:textId="77777777" w:rsidR="0052637A" w:rsidRPr="00134ACE" w:rsidRDefault="0052637A" w:rsidP="0052637A">
      <w:pPr>
        <w:rPr>
          <w:rFonts w:asciiTheme="minorHAnsi" w:hAnsiTheme="minorHAnsi" w:cstheme="minorHAnsi"/>
          <w:b/>
          <w:snapToGrid w:val="0"/>
          <w:sz w:val="22"/>
          <w:szCs w:val="22"/>
        </w:rPr>
      </w:pPr>
      <w:r w:rsidRPr="00134ACE">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r w:rsidRPr="00134ACE">
        <w:rPr>
          <w:rFonts w:asciiTheme="minorHAnsi" w:hAnsiTheme="minorHAnsi" w:cstheme="minorHAnsi"/>
          <w:b/>
          <w:snapToGrid w:val="0"/>
          <w:sz w:val="22"/>
          <w:szCs w:val="22"/>
        </w:rPr>
        <w:t xml:space="preserve">                                                                                               </w:t>
      </w:r>
    </w:p>
    <w:p w14:paraId="3B84F0DB" w14:textId="77777777" w:rsidR="00823F10" w:rsidRDefault="0052637A" w:rsidP="0052637A">
      <w:pPr>
        <w:jc w:val="right"/>
        <w:rPr>
          <w:rFonts w:asciiTheme="minorHAnsi" w:hAnsiTheme="minorHAnsi" w:cstheme="minorHAnsi"/>
          <w:b/>
          <w:snapToGrid w:val="0"/>
          <w:sz w:val="22"/>
          <w:szCs w:val="22"/>
        </w:rPr>
      </w:pPr>
      <w:r w:rsidRPr="00134ACE">
        <w:rPr>
          <w:rFonts w:asciiTheme="minorHAnsi" w:hAnsiTheme="minorHAnsi" w:cstheme="minorHAnsi"/>
          <w:b/>
          <w:snapToGrid w:val="0"/>
          <w:sz w:val="22"/>
          <w:szCs w:val="22"/>
        </w:rPr>
        <w:t xml:space="preserve">  </w:t>
      </w:r>
    </w:p>
    <w:p w14:paraId="3CBCF056" w14:textId="7961E46C" w:rsidR="0052637A" w:rsidRPr="00134ACE" w:rsidRDefault="0052637A" w:rsidP="0052637A">
      <w:pPr>
        <w:jc w:val="right"/>
        <w:rPr>
          <w:rFonts w:asciiTheme="minorHAnsi" w:hAnsiTheme="minorHAnsi" w:cstheme="minorHAnsi"/>
          <w:b/>
          <w:sz w:val="22"/>
          <w:szCs w:val="22"/>
        </w:rPr>
      </w:pPr>
      <w:r w:rsidRPr="00134ACE">
        <w:rPr>
          <w:rFonts w:asciiTheme="minorHAnsi" w:hAnsiTheme="minorHAnsi" w:cstheme="minorHAnsi"/>
          <w:b/>
          <w:snapToGrid w:val="0"/>
          <w:sz w:val="22"/>
          <w:szCs w:val="22"/>
        </w:rPr>
        <w:t xml:space="preserve">  </w:t>
      </w:r>
      <w:r w:rsidRPr="00134ACE">
        <w:rPr>
          <w:rFonts w:asciiTheme="minorHAnsi" w:hAnsiTheme="minorHAnsi" w:cstheme="minorHAnsi"/>
          <w:b/>
          <w:sz w:val="22"/>
          <w:szCs w:val="22"/>
        </w:rPr>
        <w:t xml:space="preserve">Fait à ……………………… le …………………………                </w:t>
      </w:r>
    </w:p>
    <w:p w14:paraId="4FC918B4" w14:textId="77777777" w:rsidR="00823F10" w:rsidRDefault="00823F10" w:rsidP="0052637A">
      <w:pPr>
        <w:jc w:val="right"/>
        <w:rPr>
          <w:rFonts w:asciiTheme="minorHAnsi" w:hAnsiTheme="minorHAnsi" w:cstheme="minorHAnsi"/>
          <w:b/>
          <w:sz w:val="22"/>
          <w:szCs w:val="22"/>
        </w:rPr>
      </w:pPr>
    </w:p>
    <w:p w14:paraId="2E665E28" w14:textId="77777777" w:rsidR="00823F10" w:rsidRDefault="00823F10" w:rsidP="0052637A">
      <w:pPr>
        <w:jc w:val="right"/>
        <w:rPr>
          <w:rFonts w:asciiTheme="minorHAnsi" w:hAnsiTheme="minorHAnsi" w:cstheme="minorHAnsi"/>
          <w:b/>
          <w:sz w:val="22"/>
          <w:szCs w:val="22"/>
        </w:rPr>
      </w:pPr>
    </w:p>
    <w:p w14:paraId="34DB8AAF" w14:textId="3B45A199" w:rsidR="0052637A" w:rsidRDefault="0052637A" w:rsidP="00350C9D">
      <w:pPr>
        <w:jc w:val="right"/>
        <w:rPr>
          <w:rFonts w:asciiTheme="minorHAnsi" w:hAnsiTheme="minorHAnsi" w:cstheme="minorHAnsi"/>
          <w:b/>
          <w:sz w:val="22"/>
          <w:szCs w:val="22"/>
        </w:rPr>
      </w:pPr>
      <w:r w:rsidRPr="00134ACE">
        <w:rPr>
          <w:rFonts w:asciiTheme="minorHAnsi" w:hAnsiTheme="minorHAnsi" w:cstheme="minorHAnsi"/>
          <w:b/>
          <w:sz w:val="22"/>
          <w:szCs w:val="22"/>
        </w:rPr>
        <w:t xml:space="preserve"> Signature et cachet du concurrent</w:t>
      </w:r>
    </w:p>
    <w:p w14:paraId="79554C96" w14:textId="2DC90ACE" w:rsidR="00BE4A65" w:rsidRDefault="00BE4A65" w:rsidP="00350C9D">
      <w:pPr>
        <w:jc w:val="right"/>
        <w:rPr>
          <w:rFonts w:asciiTheme="minorHAnsi" w:hAnsiTheme="minorHAnsi" w:cstheme="minorHAnsi"/>
          <w:b/>
          <w:sz w:val="22"/>
          <w:szCs w:val="22"/>
        </w:rPr>
      </w:pPr>
    </w:p>
    <w:p w14:paraId="14B042A0" w14:textId="403E8C4F" w:rsidR="00BE4A65" w:rsidRDefault="00BE4A65" w:rsidP="00350C9D">
      <w:pPr>
        <w:jc w:val="right"/>
        <w:rPr>
          <w:rFonts w:asciiTheme="minorHAnsi" w:hAnsiTheme="minorHAnsi" w:cstheme="minorHAnsi"/>
          <w:b/>
          <w:sz w:val="22"/>
          <w:szCs w:val="22"/>
        </w:rPr>
      </w:pPr>
    </w:p>
    <w:p w14:paraId="4F314E64" w14:textId="77777777" w:rsidR="0052637A" w:rsidRDefault="0052637A" w:rsidP="0052637A">
      <w:pPr>
        <w:tabs>
          <w:tab w:val="left" w:pos="284"/>
        </w:tabs>
        <w:suppressAutoHyphens/>
        <w:autoSpaceDN w:val="0"/>
        <w:textAlignment w:val="baseline"/>
        <w:rPr>
          <w:b/>
          <w:color w:val="0070C0"/>
          <w:sz w:val="22"/>
          <w:szCs w:val="22"/>
        </w:rPr>
      </w:pPr>
    </w:p>
    <w:p w14:paraId="352F3AC7" w14:textId="2769F219" w:rsidR="000E55B5" w:rsidRPr="00350C9D" w:rsidRDefault="0052637A" w:rsidP="00350C9D">
      <w:pPr>
        <w:tabs>
          <w:tab w:val="left" w:pos="284"/>
        </w:tabs>
        <w:suppressAutoHyphens/>
        <w:autoSpaceDN w:val="0"/>
        <w:jc w:val="center"/>
        <w:textAlignment w:val="baseline"/>
        <w:rPr>
          <w:b/>
          <w:color w:val="0070C0"/>
          <w:sz w:val="22"/>
          <w:szCs w:val="22"/>
        </w:rPr>
      </w:pPr>
      <w:r w:rsidRPr="001830A7">
        <w:rPr>
          <w:b/>
          <w:color w:val="0070C0"/>
          <w:sz w:val="22"/>
          <w:szCs w:val="22"/>
        </w:rPr>
        <w:lastRenderedPageBreak/>
        <w:t xml:space="preserve">                                                                                                                                   </w:t>
      </w:r>
    </w:p>
    <w:p w14:paraId="30E28986" w14:textId="77777777" w:rsidR="00BF1057" w:rsidRDefault="00BF1057" w:rsidP="00A776BD">
      <w:pPr>
        <w:tabs>
          <w:tab w:val="left" w:pos="4312"/>
        </w:tabs>
        <w:spacing w:before="120" w:line="276" w:lineRule="auto"/>
        <w:rPr>
          <w:rFonts w:ascii="Century Gothic" w:hAnsi="Century Gothic"/>
          <w:sz w:val="22"/>
          <w:szCs w:val="22"/>
          <w:u w:val="single"/>
        </w:rPr>
      </w:pPr>
    </w:p>
    <w:p w14:paraId="2F26413E" w14:textId="0FAFEE8B" w:rsidR="00BF1057" w:rsidRDefault="00BF1057" w:rsidP="00A776BD">
      <w:pPr>
        <w:tabs>
          <w:tab w:val="left" w:pos="4312"/>
        </w:tabs>
        <w:spacing w:before="120" w:line="276" w:lineRule="auto"/>
        <w:rPr>
          <w:rFonts w:ascii="Century Gothic" w:hAnsi="Century Gothic"/>
          <w:sz w:val="22"/>
          <w:szCs w:val="22"/>
          <w:u w:val="single"/>
        </w:rPr>
      </w:pPr>
    </w:p>
    <w:sectPr w:rsidR="00BF1057" w:rsidSect="00BA3B66">
      <w:headerReference w:type="default" r:id="rId13"/>
      <w:footerReference w:type="default" r:id="rId14"/>
      <w:pgSz w:w="11906" w:h="16838"/>
      <w:pgMar w:top="258"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6F7EF" w14:textId="77777777" w:rsidR="00120BCB" w:rsidRDefault="00120BCB">
      <w:r>
        <w:separator/>
      </w:r>
    </w:p>
  </w:endnote>
  <w:endnote w:type="continuationSeparator" w:id="0">
    <w:p w14:paraId="234B7089" w14:textId="77777777" w:rsidR="00120BCB" w:rsidRDefault="0012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660D9" w14:textId="2183AF0C" w:rsidR="0020690C" w:rsidRPr="001E010D" w:rsidRDefault="0020690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91BD4">
      <w:rPr>
        <w:b/>
        <w:noProof/>
        <w:sz w:val="14"/>
      </w:rPr>
      <w:t>7</w:t>
    </w:r>
    <w:r w:rsidRPr="001E010D">
      <w:rPr>
        <w:b/>
        <w:sz w:val="14"/>
      </w:rPr>
      <w:fldChar w:fldCharType="end"/>
    </w:r>
  </w:p>
  <w:p w14:paraId="00EE44F8" w14:textId="77777777" w:rsidR="0020690C" w:rsidRDefault="0020690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2A5C8430" w:rsidR="0020690C" w:rsidRDefault="0020690C" w:rsidP="0083241A">
        <w:pPr>
          <w:pStyle w:val="Pieddepage"/>
          <w:tabs>
            <w:tab w:val="left" w:pos="3957"/>
            <w:tab w:val="right" w:pos="10204"/>
          </w:tabs>
        </w:pPr>
        <w:r>
          <w:tab/>
        </w:r>
        <w:r>
          <w:tab/>
        </w:r>
        <w:r>
          <w:tab/>
        </w:r>
        <w:r>
          <w:tab/>
        </w:r>
        <w:r>
          <w:fldChar w:fldCharType="begin"/>
        </w:r>
        <w:r>
          <w:instrText>PAGE   \* MERGEFORMAT</w:instrText>
        </w:r>
        <w:r>
          <w:fldChar w:fldCharType="separate"/>
        </w:r>
        <w:r w:rsidR="00591BD4">
          <w:rPr>
            <w:noProof/>
          </w:rPr>
          <w:t>20</w:t>
        </w:r>
        <w:r>
          <w:fldChar w:fldCharType="end"/>
        </w:r>
      </w:p>
    </w:sdtContent>
  </w:sdt>
  <w:p w14:paraId="49E046B0" w14:textId="77777777" w:rsidR="0020690C" w:rsidRDefault="0020690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ABEA" w14:textId="77777777" w:rsidR="00120BCB" w:rsidRDefault="00120BCB">
      <w:r>
        <w:separator/>
      </w:r>
    </w:p>
  </w:footnote>
  <w:footnote w:type="continuationSeparator" w:id="0">
    <w:p w14:paraId="4979EB2B" w14:textId="77777777" w:rsidR="00120BCB" w:rsidRDefault="00120B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34DD" w14:textId="58BBDD14" w:rsidR="0020690C" w:rsidRDefault="0020690C" w:rsidP="001869D1">
    <w:pPr>
      <w:pStyle w:val="En-tte"/>
    </w:pPr>
    <w:r>
      <w:rPr>
        <w:noProof/>
        <w:lang w:val="fr-MA" w:eastAsia="fr-MA"/>
      </w:rPr>
      <w:t xml:space="preserve">       </w:t>
    </w:r>
    <w:r>
      <w:rPr>
        <w:b/>
        <w:bCs/>
        <w:noProof/>
      </w:rPr>
      <w:drawing>
        <wp:inline distT="0" distB="0" distL="0" distR="0" wp14:anchorId="197D45CE" wp14:editId="75EBA22F">
          <wp:extent cx="1576670" cy="736600"/>
          <wp:effectExtent l="0" t="0" r="5080" b="635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r>
      <w:rPr>
        <w:noProof/>
        <w:lang w:val="fr-MA" w:eastAsia="fr-MA"/>
      </w:rPr>
      <w:t xml:space="preserve">                                                                                                                </w:t>
    </w:r>
    <w:r>
      <w:rPr>
        <w:noProof/>
      </w:rPr>
      <w:drawing>
        <wp:inline distT="0" distB="0" distL="0" distR="0" wp14:anchorId="02786976" wp14:editId="43343AF5">
          <wp:extent cx="1095375" cy="88582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7" cy="904621"/>
                  </a:xfrm>
                  <a:prstGeom prst="rect">
                    <a:avLst/>
                  </a:prstGeom>
                </pic:spPr>
              </pic:pic>
            </a:graphicData>
          </a:graphic>
        </wp:inline>
      </w:drawing>
    </w:r>
  </w:p>
  <w:p w14:paraId="1FA1CE14" w14:textId="77777777" w:rsidR="0020690C" w:rsidRDefault="0020690C"/>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20690C" w:rsidRPr="003633FD" w14:paraId="6F512D3F" w14:textId="77777777" w:rsidTr="002B4884">
      <w:trPr>
        <w:trHeight w:val="154"/>
      </w:trPr>
      <w:tc>
        <w:tcPr>
          <w:tcW w:w="4904" w:type="dxa"/>
          <w:vAlign w:val="center"/>
        </w:tcPr>
        <w:p w14:paraId="10917823" w14:textId="77777777" w:rsidR="0020690C" w:rsidRPr="003633FD" w:rsidRDefault="0020690C"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841CFA3" wp14:editId="4A3D0668">
                <wp:extent cx="1346589" cy="629108"/>
                <wp:effectExtent l="0" t="0" r="6350" b="0"/>
                <wp:docPr id="17" name="Image 17"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37BA9FB2" w14:textId="77777777" w:rsidR="0020690C" w:rsidRPr="003633FD" w:rsidRDefault="0020690C" w:rsidP="00DC7B77">
          <w:pPr>
            <w:rPr>
              <w:b/>
              <w:bCs/>
            </w:rPr>
          </w:pPr>
          <w:r w:rsidRPr="003633FD">
            <w:rPr>
              <w:rFonts w:ascii="Century Gothic" w:hAnsi="Century Gothic"/>
              <w:b/>
              <w:bCs/>
            </w:rPr>
            <w:t>MAITRE D’OUVRAGE</w:t>
          </w:r>
        </w:p>
        <w:p w14:paraId="0D8D465C" w14:textId="77777777" w:rsidR="0020690C" w:rsidRPr="003633FD" w:rsidRDefault="0020690C" w:rsidP="00DC7B77">
          <w:pPr>
            <w:rPr>
              <w:b/>
              <w:bCs/>
            </w:rPr>
          </w:pPr>
        </w:p>
      </w:tc>
      <w:tc>
        <w:tcPr>
          <w:tcW w:w="4904" w:type="dxa"/>
          <w:vAlign w:val="center"/>
        </w:tcPr>
        <w:p w14:paraId="7FD0F0F7" w14:textId="1FC96D6F" w:rsidR="0020690C" w:rsidRPr="003633FD" w:rsidRDefault="0020690C" w:rsidP="00DC7B77">
          <w:pPr>
            <w:tabs>
              <w:tab w:val="left" w:pos="3117"/>
              <w:tab w:val="right" w:pos="4688"/>
            </w:tabs>
          </w:pPr>
          <w:r w:rsidRPr="003633FD">
            <w:tab/>
          </w:r>
        </w:p>
        <w:p w14:paraId="0DB920C1" w14:textId="22582806" w:rsidR="0020690C" w:rsidRPr="003633FD" w:rsidRDefault="0020690C" w:rsidP="00DC7B77">
          <w:pPr>
            <w:tabs>
              <w:tab w:val="left" w:pos="3117"/>
              <w:tab w:val="right" w:pos="4688"/>
            </w:tabs>
          </w:pPr>
        </w:p>
        <w:p w14:paraId="122A4AAE" w14:textId="77777777" w:rsidR="0020690C" w:rsidRPr="003633FD" w:rsidRDefault="0020690C" w:rsidP="00DC7B77">
          <w:pPr>
            <w:tabs>
              <w:tab w:val="left" w:pos="3117"/>
              <w:tab w:val="right" w:pos="4688"/>
            </w:tabs>
          </w:pPr>
        </w:p>
        <w:p w14:paraId="3AEC0C8D" w14:textId="77777777" w:rsidR="0020690C" w:rsidRDefault="0020690C" w:rsidP="00DC7B77">
          <w:pPr>
            <w:tabs>
              <w:tab w:val="left" w:pos="3117"/>
              <w:tab w:val="right" w:pos="4688"/>
            </w:tabs>
            <w:rPr>
              <w:rFonts w:ascii="Century Gothic" w:hAnsi="Century Gothic"/>
              <w:b/>
              <w:bCs/>
            </w:rPr>
          </w:pPr>
          <w:r w:rsidRPr="003633FD">
            <w:rPr>
              <w:rFonts w:ascii="Century Gothic" w:hAnsi="Century Gothic"/>
              <w:b/>
              <w:bCs/>
            </w:rPr>
            <w:t xml:space="preserve">               </w:t>
          </w:r>
        </w:p>
        <w:p w14:paraId="7B7FC262" w14:textId="2C8F08C9" w:rsidR="0020690C" w:rsidRPr="003633FD" w:rsidRDefault="0020690C" w:rsidP="00DC7B77">
          <w:pPr>
            <w:tabs>
              <w:tab w:val="left" w:pos="3117"/>
              <w:tab w:val="right" w:pos="4688"/>
            </w:tabs>
          </w:pPr>
          <w:r>
            <w:rPr>
              <w:rFonts w:ascii="Century Gothic" w:hAnsi="Century Gothic"/>
              <w:b/>
              <w:bCs/>
            </w:rPr>
            <w:t xml:space="preserve">                </w:t>
          </w:r>
          <w:r w:rsidRPr="003633FD">
            <w:rPr>
              <w:rFonts w:ascii="Century Gothic" w:hAnsi="Century Gothic"/>
              <w:b/>
              <w:bCs/>
            </w:rPr>
            <w:t xml:space="preserve">   MAITRE D’OUVRAGE DELEGUE</w:t>
          </w:r>
        </w:p>
      </w:tc>
    </w:tr>
  </w:tbl>
  <w:p w14:paraId="2E7CE377" w14:textId="0D77F7CB" w:rsidR="0020690C" w:rsidRPr="0068159A" w:rsidRDefault="0020690C" w:rsidP="0068159A">
    <w:pPr>
      <w:pStyle w:val="En-tte"/>
    </w:pPr>
    <w:r w:rsidRPr="003633FD">
      <w:rPr>
        <w:noProof/>
      </w:rPr>
      <w:drawing>
        <wp:anchor distT="0" distB="0" distL="114300" distR="114300" simplePos="0" relativeHeight="251659264" behindDoc="1" locked="0" layoutInCell="1" allowOverlap="1" wp14:anchorId="7498852F" wp14:editId="79458BCC">
          <wp:simplePos x="0" y="0"/>
          <wp:positionH relativeFrom="column">
            <wp:posOffset>4629150</wp:posOffset>
          </wp:positionH>
          <wp:positionV relativeFrom="paragraph">
            <wp:posOffset>-1146479</wp:posOffset>
          </wp:positionV>
          <wp:extent cx="957580" cy="95758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641B14"/>
    <w:multiLevelType w:val="multilevel"/>
    <w:tmpl w:val="23A6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6" w15:restartNumberingAfterBreak="0">
    <w:nsid w:val="07FD2562"/>
    <w:multiLevelType w:val="multilevel"/>
    <w:tmpl w:val="B80C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21644B"/>
    <w:multiLevelType w:val="multilevel"/>
    <w:tmpl w:val="D4E4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911675"/>
    <w:multiLevelType w:val="multilevel"/>
    <w:tmpl w:val="7CFE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90A4159"/>
    <w:multiLevelType w:val="multilevel"/>
    <w:tmpl w:val="5068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A7612"/>
    <w:multiLevelType w:val="multilevel"/>
    <w:tmpl w:val="B786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C96570"/>
    <w:multiLevelType w:val="multilevel"/>
    <w:tmpl w:val="8964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D37CFF"/>
    <w:multiLevelType w:val="multilevel"/>
    <w:tmpl w:val="0812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5315BA"/>
    <w:multiLevelType w:val="multilevel"/>
    <w:tmpl w:val="5BEA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5B3B49"/>
    <w:multiLevelType w:val="multilevel"/>
    <w:tmpl w:val="2FFC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20" w15:restartNumberingAfterBreak="0">
    <w:nsid w:val="2D8E563A"/>
    <w:multiLevelType w:val="multilevel"/>
    <w:tmpl w:val="8EA60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D5092F"/>
    <w:multiLevelType w:val="multilevel"/>
    <w:tmpl w:val="E536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4" w15:restartNumberingAfterBreak="0">
    <w:nsid w:val="315C45F3"/>
    <w:multiLevelType w:val="multilevel"/>
    <w:tmpl w:val="935C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9D0521"/>
    <w:multiLevelType w:val="multilevel"/>
    <w:tmpl w:val="FA78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277709"/>
    <w:multiLevelType w:val="multilevel"/>
    <w:tmpl w:val="D26AC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A9035B"/>
    <w:multiLevelType w:val="multilevel"/>
    <w:tmpl w:val="F7AE5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CC6E69"/>
    <w:multiLevelType w:val="multilevel"/>
    <w:tmpl w:val="F22AF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085006"/>
    <w:multiLevelType w:val="hybridMultilevel"/>
    <w:tmpl w:val="AAB80638"/>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9B516B7"/>
    <w:multiLevelType w:val="multilevel"/>
    <w:tmpl w:val="22CE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920343"/>
    <w:multiLevelType w:val="multilevel"/>
    <w:tmpl w:val="A210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C41A9C"/>
    <w:multiLevelType w:val="multilevel"/>
    <w:tmpl w:val="2FF8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572DC5"/>
    <w:multiLevelType w:val="multilevel"/>
    <w:tmpl w:val="2A94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44D574D4"/>
    <w:multiLevelType w:val="multilevel"/>
    <w:tmpl w:val="83C8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520B2465"/>
    <w:multiLevelType w:val="hybridMultilevel"/>
    <w:tmpl w:val="FC2EFD7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8250C3"/>
    <w:multiLevelType w:val="multilevel"/>
    <w:tmpl w:val="1D629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3C3998"/>
    <w:multiLevelType w:val="multilevel"/>
    <w:tmpl w:val="53AA3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C03EA5"/>
    <w:multiLevelType w:val="multilevel"/>
    <w:tmpl w:val="FEFE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7120DE3"/>
    <w:multiLevelType w:val="multilevel"/>
    <w:tmpl w:val="F80A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F75CA0"/>
    <w:multiLevelType w:val="multilevel"/>
    <w:tmpl w:val="43B2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5" w15:restartNumberingAfterBreak="0">
    <w:nsid w:val="62BC215A"/>
    <w:multiLevelType w:val="hybridMultilevel"/>
    <w:tmpl w:val="504CF2AA"/>
    <w:lvl w:ilvl="0" w:tplc="BBDA1C7E">
      <w:start w:val="1"/>
      <w:numFmt w:val="lowerLetter"/>
      <w:lvlText w:val="%1)"/>
      <w:lvlJc w:val="left"/>
      <w:pPr>
        <w:ind w:left="1134" w:hanging="360"/>
      </w:pPr>
      <w:rPr>
        <w:rFonts w:hint="default"/>
      </w:rPr>
    </w:lvl>
    <w:lvl w:ilvl="1" w:tplc="040C0019" w:tentative="1">
      <w:start w:val="1"/>
      <w:numFmt w:val="lowerLetter"/>
      <w:lvlText w:val="%2."/>
      <w:lvlJc w:val="left"/>
      <w:pPr>
        <w:ind w:left="1854" w:hanging="360"/>
      </w:pPr>
    </w:lvl>
    <w:lvl w:ilvl="2" w:tplc="040C001B" w:tentative="1">
      <w:start w:val="1"/>
      <w:numFmt w:val="lowerRoman"/>
      <w:lvlText w:val="%3."/>
      <w:lvlJc w:val="right"/>
      <w:pPr>
        <w:ind w:left="2574" w:hanging="180"/>
      </w:pPr>
    </w:lvl>
    <w:lvl w:ilvl="3" w:tplc="040C000F" w:tentative="1">
      <w:start w:val="1"/>
      <w:numFmt w:val="decimal"/>
      <w:lvlText w:val="%4."/>
      <w:lvlJc w:val="left"/>
      <w:pPr>
        <w:ind w:left="3294" w:hanging="360"/>
      </w:pPr>
    </w:lvl>
    <w:lvl w:ilvl="4" w:tplc="040C0019" w:tentative="1">
      <w:start w:val="1"/>
      <w:numFmt w:val="lowerLetter"/>
      <w:lvlText w:val="%5."/>
      <w:lvlJc w:val="left"/>
      <w:pPr>
        <w:ind w:left="4014" w:hanging="360"/>
      </w:pPr>
    </w:lvl>
    <w:lvl w:ilvl="5" w:tplc="040C001B" w:tentative="1">
      <w:start w:val="1"/>
      <w:numFmt w:val="lowerRoman"/>
      <w:lvlText w:val="%6."/>
      <w:lvlJc w:val="right"/>
      <w:pPr>
        <w:ind w:left="4734" w:hanging="180"/>
      </w:pPr>
    </w:lvl>
    <w:lvl w:ilvl="6" w:tplc="040C000F" w:tentative="1">
      <w:start w:val="1"/>
      <w:numFmt w:val="decimal"/>
      <w:lvlText w:val="%7."/>
      <w:lvlJc w:val="left"/>
      <w:pPr>
        <w:ind w:left="5454" w:hanging="360"/>
      </w:pPr>
    </w:lvl>
    <w:lvl w:ilvl="7" w:tplc="040C0019" w:tentative="1">
      <w:start w:val="1"/>
      <w:numFmt w:val="lowerLetter"/>
      <w:lvlText w:val="%8."/>
      <w:lvlJc w:val="left"/>
      <w:pPr>
        <w:ind w:left="6174" w:hanging="360"/>
      </w:pPr>
    </w:lvl>
    <w:lvl w:ilvl="8" w:tplc="040C001B" w:tentative="1">
      <w:start w:val="1"/>
      <w:numFmt w:val="lowerRoman"/>
      <w:lvlText w:val="%9."/>
      <w:lvlJc w:val="right"/>
      <w:pPr>
        <w:ind w:left="6894" w:hanging="180"/>
      </w:pPr>
    </w:lvl>
  </w:abstractNum>
  <w:abstractNum w:abstractNumId="4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557C41"/>
    <w:multiLevelType w:val="multilevel"/>
    <w:tmpl w:val="5544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25172D"/>
    <w:multiLevelType w:val="multilevel"/>
    <w:tmpl w:val="9CD2C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0DD29D2"/>
    <w:multiLevelType w:val="multilevel"/>
    <w:tmpl w:val="42CE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242F46"/>
    <w:multiLevelType w:val="multilevel"/>
    <w:tmpl w:val="95B25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5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55" w15:restartNumberingAfterBreak="0">
    <w:nsid w:val="7B9716C7"/>
    <w:multiLevelType w:val="multilevel"/>
    <w:tmpl w:val="EA3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715DDF"/>
    <w:multiLevelType w:val="multilevel"/>
    <w:tmpl w:val="1F48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A944CC"/>
    <w:multiLevelType w:val="multilevel"/>
    <w:tmpl w:val="1B52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6"/>
  </w:num>
  <w:num w:numId="3">
    <w:abstractNumId w:val="0"/>
  </w:num>
  <w:num w:numId="4">
    <w:abstractNumId w:val="54"/>
  </w:num>
  <w:num w:numId="5">
    <w:abstractNumId w:val="2"/>
  </w:num>
  <w:num w:numId="6">
    <w:abstractNumId w:val="22"/>
  </w:num>
  <w:num w:numId="7">
    <w:abstractNumId w:val="14"/>
  </w:num>
  <w:num w:numId="8">
    <w:abstractNumId w:val="23"/>
  </w:num>
  <w:num w:numId="9">
    <w:abstractNumId w:val="47"/>
  </w:num>
  <w:num w:numId="10">
    <w:abstractNumId w:val="1"/>
  </w:num>
  <w:num w:numId="11">
    <w:abstractNumId w:val="7"/>
  </w:num>
  <w:num w:numId="12">
    <w:abstractNumId w:val="43"/>
  </w:num>
  <w:num w:numId="13">
    <w:abstractNumId w:val="46"/>
  </w:num>
  <w:num w:numId="14">
    <w:abstractNumId w:val="12"/>
  </w:num>
  <w:num w:numId="15">
    <w:abstractNumId w:val="44"/>
  </w:num>
  <w:num w:numId="16">
    <w:abstractNumId w:val="5"/>
  </w:num>
  <w:num w:numId="17">
    <w:abstractNumId w:val="3"/>
  </w:num>
  <w:num w:numId="18">
    <w:abstractNumId w:val="37"/>
  </w:num>
  <w:num w:numId="19">
    <w:abstractNumId w:val="53"/>
  </w:num>
  <w:num w:numId="20">
    <w:abstractNumId w:val="19"/>
  </w:num>
  <w:num w:numId="21">
    <w:abstractNumId w:val="10"/>
  </w:num>
  <w:num w:numId="22">
    <w:abstractNumId w:val="29"/>
  </w:num>
  <w:num w:numId="23">
    <w:abstractNumId w:val="34"/>
  </w:num>
  <w:num w:numId="24">
    <w:abstractNumId w:val="20"/>
  </w:num>
  <w:num w:numId="25">
    <w:abstractNumId w:val="9"/>
  </w:num>
  <w:num w:numId="26">
    <w:abstractNumId w:val="49"/>
  </w:num>
  <w:num w:numId="27">
    <w:abstractNumId w:val="26"/>
  </w:num>
  <w:num w:numId="28">
    <w:abstractNumId w:val="17"/>
  </w:num>
  <w:num w:numId="29">
    <w:abstractNumId w:val="52"/>
  </w:num>
  <w:num w:numId="30">
    <w:abstractNumId w:val="24"/>
  </w:num>
  <w:num w:numId="31">
    <w:abstractNumId w:val="33"/>
  </w:num>
  <w:num w:numId="32">
    <w:abstractNumId w:val="38"/>
  </w:num>
  <w:num w:numId="33">
    <w:abstractNumId w:val="15"/>
  </w:num>
  <w:num w:numId="34">
    <w:abstractNumId w:val="40"/>
  </w:num>
  <w:num w:numId="35">
    <w:abstractNumId w:val="28"/>
  </w:num>
  <w:num w:numId="36">
    <w:abstractNumId w:val="39"/>
  </w:num>
  <w:num w:numId="37">
    <w:abstractNumId w:val="13"/>
  </w:num>
  <w:num w:numId="38">
    <w:abstractNumId w:val="4"/>
  </w:num>
  <w:num w:numId="39">
    <w:abstractNumId w:val="30"/>
  </w:num>
  <w:num w:numId="40">
    <w:abstractNumId w:val="48"/>
  </w:num>
  <w:num w:numId="41">
    <w:abstractNumId w:val="11"/>
  </w:num>
  <w:num w:numId="42">
    <w:abstractNumId w:val="35"/>
  </w:num>
  <w:num w:numId="43">
    <w:abstractNumId w:val="25"/>
  </w:num>
  <w:num w:numId="44">
    <w:abstractNumId w:val="6"/>
  </w:num>
  <w:num w:numId="45">
    <w:abstractNumId w:val="42"/>
  </w:num>
  <w:num w:numId="46">
    <w:abstractNumId w:val="55"/>
  </w:num>
  <w:num w:numId="47">
    <w:abstractNumId w:val="41"/>
  </w:num>
  <w:num w:numId="48">
    <w:abstractNumId w:val="57"/>
  </w:num>
  <w:num w:numId="49">
    <w:abstractNumId w:val="27"/>
  </w:num>
  <w:num w:numId="50">
    <w:abstractNumId w:val="16"/>
  </w:num>
  <w:num w:numId="51">
    <w:abstractNumId w:val="8"/>
  </w:num>
  <w:num w:numId="52">
    <w:abstractNumId w:val="51"/>
  </w:num>
  <w:num w:numId="53">
    <w:abstractNumId w:val="56"/>
  </w:num>
  <w:num w:numId="54">
    <w:abstractNumId w:val="21"/>
  </w:num>
  <w:num w:numId="55">
    <w:abstractNumId w:val="31"/>
  </w:num>
  <w:num w:numId="56">
    <w:abstractNumId w:val="32"/>
  </w:num>
  <w:num w:numId="57">
    <w:abstractNumId w:val="18"/>
  </w:num>
  <w:num w:numId="58">
    <w:abstractNumId w:val="45"/>
  </w:num>
  <w:numIdMacAtCleanup w:val="57"/>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642"/>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9B4"/>
    <w:rsid w:val="00036F05"/>
    <w:rsid w:val="000379E2"/>
    <w:rsid w:val="00037B95"/>
    <w:rsid w:val="00040200"/>
    <w:rsid w:val="000402B3"/>
    <w:rsid w:val="00040A75"/>
    <w:rsid w:val="00041690"/>
    <w:rsid w:val="00041F83"/>
    <w:rsid w:val="00043096"/>
    <w:rsid w:val="00044200"/>
    <w:rsid w:val="00044BC4"/>
    <w:rsid w:val="0004558B"/>
    <w:rsid w:val="000455DF"/>
    <w:rsid w:val="00046F09"/>
    <w:rsid w:val="00047227"/>
    <w:rsid w:val="00047977"/>
    <w:rsid w:val="00047ACD"/>
    <w:rsid w:val="00050AAC"/>
    <w:rsid w:val="00051249"/>
    <w:rsid w:val="000513F0"/>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C9E"/>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838"/>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0EF3"/>
    <w:rsid w:val="000913EB"/>
    <w:rsid w:val="00092369"/>
    <w:rsid w:val="00092456"/>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0C5C"/>
    <w:rsid w:val="000A16E9"/>
    <w:rsid w:val="000A1756"/>
    <w:rsid w:val="000A223F"/>
    <w:rsid w:val="000A3077"/>
    <w:rsid w:val="000A33A3"/>
    <w:rsid w:val="000A39C7"/>
    <w:rsid w:val="000A514A"/>
    <w:rsid w:val="000A57A7"/>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009"/>
    <w:rsid w:val="000B5316"/>
    <w:rsid w:val="000B5DDD"/>
    <w:rsid w:val="000B5E27"/>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523"/>
    <w:rsid w:val="000E4E8B"/>
    <w:rsid w:val="000E4EF7"/>
    <w:rsid w:val="000E511C"/>
    <w:rsid w:val="000E55B5"/>
    <w:rsid w:val="000E57E3"/>
    <w:rsid w:val="000E5D49"/>
    <w:rsid w:val="000E5E19"/>
    <w:rsid w:val="000E6507"/>
    <w:rsid w:val="000E6A08"/>
    <w:rsid w:val="000E6FD2"/>
    <w:rsid w:val="000E7C90"/>
    <w:rsid w:val="000E7F34"/>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947"/>
    <w:rsid w:val="00106A4D"/>
    <w:rsid w:val="00107F7F"/>
    <w:rsid w:val="00107FC0"/>
    <w:rsid w:val="00107FEA"/>
    <w:rsid w:val="00110508"/>
    <w:rsid w:val="00110652"/>
    <w:rsid w:val="0011093A"/>
    <w:rsid w:val="00110B5D"/>
    <w:rsid w:val="00110E05"/>
    <w:rsid w:val="00111AC4"/>
    <w:rsid w:val="001127E7"/>
    <w:rsid w:val="001128F8"/>
    <w:rsid w:val="00112F7F"/>
    <w:rsid w:val="00113010"/>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0BCB"/>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FC7"/>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687"/>
    <w:rsid w:val="00163A72"/>
    <w:rsid w:val="00163A8A"/>
    <w:rsid w:val="00163A9E"/>
    <w:rsid w:val="00163F6F"/>
    <w:rsid w:val="0016417E"/>
    <w:rsid w:val="0016432A"/>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89F"/>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12E"/>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9D1"/>
    <w:rsid w:val="00186F25"/>
    <w:rsid w:val="00187E84"/>
    <w:rsid w:val="001901A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567"/>
    <w:rsid w:val="00196C5B"/>
    <w:rsid w:val="001972AC"/>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08B"/>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6C29"/>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FA0"/>
    <w:rsid w:val="001C522C"/>
    <w:rsid w:val="001C59DD"/>
    <w:rsid w:val="001C712E"/>
    <w:rsid w:val="001C7581"/>
    <w:rsid w:val="001C791C"/>
    <w:rsid w:val="001C7E20"/>
    <w:rsid w:val="001D05FF"/>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4C"/>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5512"/>
    <w:rsid w:val="00206176"/>
    <w:rsid w:val="00206431"/>
    <w:rsid w:val="00206601"/>
    <w:rsid w:val="0020690C"/>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6F8"/>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5D3"/>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4C1"/>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1A3"/>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6F4B"/>
    <w:rsid w:val="0025734C"/>
    <w:rsid w:val="002575BC"/>
    <w:rsid w:val="002576AE"/>
    <w:rsid w:val="00257B24"/>
    <w:rsid w:val="00257BA8"/>
    <w:rsid w:val="00257E01"/>
    <w:rsid w:val="0026009A"/>
    <w:rsid w:val="002607FA"/>
    <w:rsid w:val="00260F86"/>
    <w:rsid w:val="00261542"/>
    <w:rsid w:val="00261663"/>
    <w:rsid w:val="002618BC"/>
    <w:rsid w:val="00261C3C"/>
    <w:rsid w:val="00261E77"/>
    <w:rsid w:val="0026200A"/>
    <w:rsid w:val="0026254B"/>
    <w:rsid w:val="002628FD"/>
    <w:rsid w:val="00262D4E"/>
    <w:rsid w:val="0026370F"/>
    <w:rsid w:val="002638A8"/>
    <w:rsid w:val="00263942"/>
    <w:rsid w:val="0026413E"/>
    <w:rsid w:val="00264708"/>
    <w:rsid w:val="00264990"/>
    <w:rsid w:val="00264A55"/>
    <w:rsid w:val="00264BD3"/>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6B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82B"/>
    <w:rsid w:val="00284B02"/>
    <w:rsid w:val="00284C48"/>
    <w:rsid w:val="00284EFF"/>
    <w:rsid w:val="00284FA0"/>
    <w:rsid w:val="00285A52"/>
    <w:rsid w:val="00286637"/>
    <w:rsid w:val="0028685A"/>
    <w:rsid w:val="00286DB8"/>
    <w:rsid w:val="002872F4"/>
    <w:rsid w:val="00287A06"/>
    <w:rsid w:val="00290092"/>
    <w:rsid w:val="00290B86"/>
    <w:rsid w:val="00290B90"/>
    <w:rsid w:val="00291586"/>
    <w:rsid w:val="00291958"/>
    <w:rsid w:val="00291F1A"/>
    <w:rsid w:val="0029290F"/>
    <w:rsid w:val="00292949"/>
    <w:rsid w:val="002929F7"/>
    <w:rsid w:val="00293535"/>
    <w:rsid w:val="0029362E"/>
    <w:rsid w:val="002936FF"/>
    <w:rsid w:val="002938F7"/>
    <w:rsid w:val="00293AF0"/>
    <w:rsid w:val="00293EC9"/>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5CD"/>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884"/>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6CBD"/>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01"/>
    <w:rsid w:val="002D6D19"/>
    <w:rsid w:val="002D70FD"/>
    <w:rsid w:val="002D7AEC"/>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0C7"/>
    <w:rsid w:val="00303158"/>
    <w:rsid w:val="00303C08"/>
    <w:rsid w:val="00303DF3"/>
    <w:rsid w:val="00304D01"/>
    <w:rsid w:val="0030537E"/>
    <w:rsid w:val="003055C1"/>
    <w:rsid w:val="00305CBB"/>
    <w:rsid w:val="00305F29"/>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49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6A49"/>
    <w:rsid w:val="00336B79"/>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27"/>
    <w:rsid w:val="003474EA"/>
    <w:rsid w:val="003477D2"/>
    <w:rsid w:val="00347AD6"/>
    <w:rsid w:val="003507E3"/>
    <w:rsid w:val="003508BC"/>
    <w:rsid w:val="00350C9D"/>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3FB"/>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A92"/>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138"/>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05"/>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266"/>
    <w:rsid w:val="003B4BD2"/>
    <w:rsid w:val="003B515A"/>
    <w:rsid w:val="003B5925"/>
    <w:rsid w:val="003B5A1D"/>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7D"/>
    <w:rsid w:val="003D60AE"/>
    <w:rsid w:val="003D60BE"/>
    <w:rsid w:val="003D6899"/>
    <w:rsid w:val="003D71A4"/>
    <w:rsid w:val="003D71D5"/>
    <w:rsid w:val="003D758B"/>
    <w:rsid w:val="003D7635"/>
    <w:rsid w:val="003D7C11"/>
    <w:rsid w:val="003E0070"/>
    <w:rsid w:val="003E087E"/>
    <w:rsid w:val="003E0FB1"/>
    <w:rsid w:val="003E116F"/>
    <w:rsid w:val="003E1582"/>
    <w:rsid w:val="003E1992"/>
    <w:rsid w:val="003E1AD0"/>
    <w:rsid w:val="003E2226"/>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3C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A8"/>
    <w:rsid w:val="004101BA"/>
    <w:rsid w:val="00411B5D"/>
    <w:rsid w:val="004123AF"/>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6B"/>
    <w:rsid w:val="004454C9"/>
    <w:rsid w:val="00445AF1"/>
    <w:rsid w:val="004465D1"/>
    <w:rsid w:val="00447610"/>
    <w:rsid w:val="00447B96"/>
    <w:rsid w:val="00450A05"/>
    <w:rsid w:val="00450A08"/>
    <w:rsid w:val="004514B1"/>
    <w:rsid w:val="00451AD7"/>
    <w:rsid w:val="00451B39"/>
    <w:rsid w:val="00451DB8"/>
    <w:rsid w:val="00452293"/>
    <w:rsid w:val="004524D8"/>
    <w:rsid w:val="00452B37"/>
    <w:rsid w:val="00453F2B"/>
    <w:rsid w:val="004544B3"/>
    <w:rsid w:val="00454ADF"/>
    <w:rsid w:val="00454DFD"/>
    <w:rsid w:val="004552CA"/>
    <w:rsid w:val="0045558C"/>
    <w:rsid w:val="004555C7"/>
    <w:rsid w:val="00455D11"/>
    <w:rsid w:val="0045739E"/>
    <w:rsid w:val="004574C0"/>
    <w:rsid w:val="00460D7C"/>
    <w:rsid w:val="0046188F"/>
    <w:rsid w:val="00462942"/>
    <w:rsid w:val="00463415"/>
    <w:rsid w:val="004638F1"/>
    <w:rsid w:val="004640F8"/>
    <w:rsid w:val="004646FE"/>
    <w:rsid w:val="004647C6"/>
    <w:rsid w:val="0046483E"/>
    <w:rsid w:val="0046490A"/>
    <w:rsid w:val="00464B0D"/>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9C"/>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088"/>
    <w:rsid w:val="004A5443"/>
    <w:rsid w:val="004A5A58"/>
    <w:rsid w:val="004A6497"/>
    <w:rsid w:val="004A689F"/>
    <w:rsid w:val="004A6CDF"/>
    <w:rsid w:val="004A6CE3"/>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007"/>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461D"/>
    <w:rsid w:val="004E50E4"/>
    <w:rsid w:val="004E61E2"/>
    <w:rsid w:val="004E6478"/>
    <w:rsid w:val="004E6AE1"/>
    <w:rsid w:val="004E7178"/>
    <w:rsid w:val="004F020E"/>
    <w:rsid w:val="004F02C4"/>
    <w:rsid w:val="004F02F2"/>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D16"/>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459"/>
    <w:rsid w:val="00524859"/>
    <w:rsid w:val="005249FA"/>
    <w:rsid w:val="00524E12"/>
    <w:rsid w:val="00524ED9"/>
    <w:rsid w:val="00525085"/>
    <w:rsid w:val="0052530C"/>
    <w:rsid w:val="00525A6C"/>
    <w:rsid w:val="00525AFC"/>
    <w:rsid w:val="0052637A"/>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B23"/>
    <w:rsid w:val="00535C33"/>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C51"/>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665"/>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1BD4"/>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D7E25"/>
    <w:rsid w:val="005E0662"/>
    <w:rsid w:val="005E074B"/>
    <w:rsid w:val="005E089E"/>
    <w:rsid w:val="005E0CCC"/>
    <w:rsid w:val="005E1BB5"/>
    <w:rsid w:val="005E1EFE"/>
    <w:rsid w:val="005E1F21"/>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B89"/>
    <w:rsid w:val="005E6D25"/>
    <w:rsid w:val="005E77DB"/>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64B3"/>
    <w:rsid w:val="005F764F"/>
    <w:rsid w:val="005F7851"/>
    <w:rsid w:val="005F7B23"/>
    <w:rsid w:val="006000CF"/>
    <w:rsid w:val="00600A88"/>
    <w:rsid w:val="00600D0B"/>
    <w:rsid w:val="00601548"/>
    <w:rsid w:val="006017EC"/>
    <w:rsid w:val="00601B76"/>
    <w:rsid w:val="00601D0E"/>
    <w:rsid w:val="00601F6E"/>
    <w:rsid w:val="00602034"/>
    <w:rsid w:val="006020DA"/>
    <w:rsid w:val="0060253D"/>
    <w:rsid w:val="00602608"/>
    <w:rsid w:val="00603640"/>
    <w:rsid w:val="00603E51"/>
    <w:rsid w:val="00603F2A"/>
    <w:rsid w:val="00603F94"/>
    <w:rsid w:val="006048A6"/>
    <w:rsid w:val="006049F7"/>
    <w:rsid w:val="00605419"/>
    <w:rsid w:val="006058E2"/>
    <w:rsid w:val="00605B93"/>
    <w:rsid w:val="006063EB"/>
    <w:rsid w:val="006066FC"/>
    <w:rsid w:val="00607130"/>
    <w:rsid w:val="00607194"/>
    <w:rsid w:val="00607430"/>
    <w:rsid w:val="00607B4A"/>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27FDA"/>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284"/>
    <w:rsid w:val="00645797"/>
    <w:rsid w:val="00646285"/>
    <w:rsid w:val="00646698"/>
    <w:rsid w:val="00646905"/>
    <w:rsid w:val="00646981"/>
    <w:rsid w:val="00646E58"/>
    <w:rsid w:val="00647E50"/>
    <w:rsid w:val="006500F9"/>
    <w:rsid w:val="006515D3"/>
    <w:rsid w:val="006518A7"/>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57D07"/>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0F"/>
    <w:rsid w:val="0067092F"/>
    <w:rsid w:val="00670C9F"/>
    <w:rsid w:val="00670E70"/>
    <w:rsid w:val="006712F5"/>
    <w:rsid w:val="0067160E"/>
    <w:rsid w:val="00671D66"/>
    <w:rsid w:val="00671EE1"/>
    <w:rsid w:val="006721EA"/>
    <w:rsid w:val="00672A63"/>
    <w:rsid w:val="00672CD3"/>
    <w:rsid w:val="00672D4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42EE"/>
    <w:rsid w:val="006A51F7"/>
    <w:rsid w:val="006A5771"/>
    <w:rsid w:val="006A58E3"/>
    <w:rsid w:val="006A5CFF"/>
    <w:rsid w:val="006A60D8"/>
    <w:rsid w:val="006A663D"/>
    <w:rsid w:val="006A6E3B"/>
    <w:rsid w:val="006A6EA9"/>
    <w:rsid w:val="006A748A"/>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18E"/>
    <w:rsid w:val="006C2284"/>
    <w:rsid w:val="006C2633"/>
    <w:rsid w:val="006C264A"/>
    <w:rsid w:val="006C2ABE"/>
    <w:rsid w:val="006C326C"/>
    <w:rsid w:val="006C3750"/>
    <w:rsid w:val="006C3F4B"/>
    <w:rsid w:val="006C4A63"/>
    <w:rsid w:val="006C4DE2"/>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1C4"/>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4F5"/>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1F8D"/>
    <w:rsid w:val="006F22EF"/>
    <w:rsid w:val="006F2682"/>
    <w:rsid w:val="006F2CE6"/>
    <w:rsid w:val="006F359D"/>
    <w:rsid w:val="006F422C"/>
    <w:rsid w:val="006F479D"/>
    <w:rsid w:val="006F4A85"/>
    <w:rsid w:val="006F4CAE"/>
    <w:rsid w:val="006F4D46"/>
    <w:rsid w:val="006F5056"/>
    <w:rsid w:val="006F50AE"/>
    <w:rsid w:val="006F532F"/>
    <w:rsid w:val="006F53E9"/>
    <w:rsid w:val="006F5C58"/>
    <w:rsid w:val="006F74A4"/>
    <w:rsid w:val="006F7690"/>
    <w:rsid w:val="006F7D09"/>
    <w:rsid w:val="006F7E3A"/>
    <w:rsid w:val="007005D3"/>
    <w:rsid w:val="00700AB4"/>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BF9"/>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9EB"/>
    <w:rsid w:val="00713F8B"/>
    <w:rsid w:val="007143B3"/>
    <w:rsid w:val="007146AB"/>
    <w:rsid w:val="007148B4"/>
    <w:rsid w:val="00715D32"/>
    <w:rsid w:val="007168B6"/>
    <w:rsid w:val="0071708B"/>
    <w:rsid w:val="00717595"/>
    <w:rsid w:val="007205C3"/>
    <w:rsid w:val="00721405"/>
    <w:rsid w:val="00721D9D"/>
    <w:rsid w:val="00721F67"/>
    <w:rsid w:val="0072284D"/>
    <w:rsid w:val="0072292E"/>
    <w:rsid w:val="0072295F"/>
    <w:rsid w:val="007236B5"/>
    <w:rsid w:val="0072434B"/>
    <w:rsid w:val="0072468F"/>
    <w:rsid w:val="007251BF"/>
    <w:rsid w:val="00725384"/>
    <w:rsid w:val="00725910"/>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5FED"/>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D7A"/>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175"/>
    <w:rsid w:val="00770775"/>
    <w:rsid w:val="00771235"/>
    <w:rsid w:val="0077156F"/>
    <w:rsid w:val="007718B2"/>
    <w:rsid w:val="00771AA6"/>
    <w:rsid w:val="007721B4"/>
    <w:rsid w:val="00772337"/>
    <w:rsid w:val="0077252F"/>
    <w:rsid w:val="00772C9C"/>
    <w:rsid w:val="00772F3D"/>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A78"/>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0C07"/>
    <w:rsid w:val="007B11B9"/>
    <w:rsid w:val="007B1A3E"/>
    <w:rsid w:val="007B1ADC"/>
    <w:rsid w:val="007B2C44"/>
    <w:rsid w:val="007B2DE9"/>
    <w:rsid w:val="007B2DF6"/>
    <w:rsid w:val="007B312E"/>
    <w:rsid w:val="007B3253"/>
    <w:rsid w:val="007B3272"/>
    <w:rsid w:val="007B3F66"/>
    <w:rsid w:val="007B4851"/>
    <w:rsid w:val="007B546F"/>
    <w:rsid w:val="007B63A6"/>
    <w:rsid w:val="007B6416"/>
    <w:rsid w:val="007B6D3E"/>
    <w:rsid w:val="007B76E8"/>
    <w:rsid w:val="007C03E3"/>
    <w:rsid w:val="007C10A3"/>
    <w:rsid w:val="007C1300"/>
    <w:rsid w:val="007C133D"/>
    <w:rsid w:val="007C1657"/>
    <w:rsid w:val="007C2B38"/>
    <w:rsid w:val="007C2E40"/>
    <w:rsid w:val="007C333A"/>
    <w:rsid w:val="007C35CD"/>
    <w:rsid w:val="007C3BDA"/>
    <w:rsid w:val="007C40DF"/>
    <w:rsid w:val="007C4914"/>
    <w:rsid w:val="007C4E86"/>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30D"/>
    <w:rsid w:val="007F16B0"/>
    <w:rsid w:val="007F19A2"/>
    <w:rsid w:val="007F2150"/>
    <w:rsid w:val="007F254F"/>
    <w:rsid w:val="007F2E01"/>
    <w:rsid w:val="007F3C43"/>
    <w:rsid w:val="007F4279"/>
    <w:rsid w:val="007F4555"/>
    <w:rsid w:val="007F4867"/>
    <w:rsid w:val="007F4946"/>
    <w:rsid w:val="007F4A82"/>
    <w:rsid w:val="007F4D96"/>
    <w:rsid w:val="007F4E99"/>
    <w:rsid w:val="007F5D2C"/>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A19"/>
    <w:rsid w:val="00816BC8"/>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189"/>
    <w:rsid w:val="00823479"/>
    <w:rsid w:val="0082356E"/>
    <w:rsid w:val="00823F10"/>
    <w:rsid w:val="00824352"/>
    <w:rsid w:val="0082451A"/>
    <w:rsid w:val="008245F8"/>
    <w:rsid w:val="00824DE3"/>
    <w:rsid w:val="0082567A"/>
    <w:rsid w:val="00825CCD"/>
    <w:rsid w:val="00825D4A"/>
    <w:rsid w:val="008263B4"/>
    <w:rsid w:val="008268B5"/>
    <w:rsid w:val="00826C67"/>
    <w:rsid w:val="008273CA"/>
    <w:rsid w:val="008275AF"/>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6F22"/>
    <w:rsid w:val="0083767C"/>
    <w:rsid w:val="00837727"/>
    <w:rsid w:val="00840196"/>
    <w:rsid w:val="00840216"/>
    <w:rsid w:val="00840501"/>
    <w:rsid w:val="00840630"/>
    <w:rsid w:val="008408C5"/>
    <w:rsid w:val="00840B8E"/>
    <w:rsid w:val="00840D59"/>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917"/>
    <w:rsid w:val="00860271"/>
    <w:rsid w:val="008605EB"/>
    <w:rsid w:val="0086085D"/>
    <w:rsid w:val="00860C37"/>
    <w:rsid w:val="00861252"/>
    <w:rsid w:val="00861F8E"/>
    <w:rsid w:val="00862AA9"/>
    <w:rsid w:val="00862F40"/>
    <w:rsid w:val="00863674"/>
    <w:rsid w:val="00863C09"/>
    <w:rsid w:val="008647D9"/>
    <w:rsid w:val="0086490D"/>
    <w:rsid w:val="00864F72"/>
    <w:rsid w:val="0086503F"/>
    <w:rsid w:val="0086546D"/>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3E0"/>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5C42"/>
    <w:rsid w:val="00887187"/>
    <w:rsid w:val="008874DF"/>
    <w:rsid w:val="00887738"/>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74"/>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DD7"/>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93C"/>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117"/>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AD7"/>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07895"/>
    <w:rsid w:val="00910167"/>
    <w:rsid w:val="009101C8"/>
    <w:rsid w:val="00911C6F"/>
    <w:rsid w:val="009122FC"/>
    <w:rsid w:val="00912594"/>
    <w:rsid w:val="00912AFF"/>
    <w:rsid w:val="0091358C"/>
    <w:rsid w:val="009135A8"/>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B60"/>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117"/>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67EEC"/>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5DC0"/>
    <w:rsid w:val="009761BD"/>
    <w:rsid w:val="009762EC"/>
    <w:rsid w:val="00976583"/>
    <w:rsid w:val="00976775"/>
    <w:rsid w:val="009767E3"/>
    <w:rsid w:val="00976984"/>
    <w:rsid w:val="00976E7F"/>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16B"/>
    <w:rsid w:val="00991F83"/>
    <w:rsid w:val="00992213"/>
    <w:rsid w:val="00992A78"/>
    <w:rsid w:val="00992B22"/>
    <w:rsid w:val="00992B73"/>
    <w:rsid w:val="00992E59"/>
    <w:rsid w:val="00993412"/>
    <w:rsid w:val="009934DD"/>
    <w:rsid w:val="00993675"/>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98F"/>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0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66C"/>
    <w:rsid w:val="009C486A"/>
    <w:rsid w:val="009C4BD3"/>
    <w:rsid w:val="009C4E31"/>
    <w:rsid w:val="009C501D"/>
    <w:rsid w:val="009C53C8"/>
    <w:rsid w:val="009C586B"/>
    <w:rsid w:val="009C5B6D"/>
    <w:rsid w:val="009C67EB"/>
    <w:rsid w:val="009C68F4"/>
    <w:rsid w:val="009C6B83"/>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253"/>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01"/>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2D1"/>
    <w:rsid w:val="00A02CBA"/>
    <w:rsid w:val="00A030A3"/>
    <w:rsid w:val="00A034FD"/>
    <w:rsid w:val="00A037A3"/>
    <w:rsid w:val="00A037A9"/>
    <w:rsid w:val="00A03949"/>
    <w:rsid w:val="00A045BF"/>
    <w:rsid w:val="00A04938"/>
    <w:rsid w:val="00A05F5A"/>
    <w:rsid w:val="00A06AE1"/>
    <w:rsid w:val="00A06FEE"/>
    <w:rsid w:val="00A074C7"/>
    <w:rsid w:val="00A0769A"/>
    <w:rsid w:val="00A07BAF"/>
    <w:rsid w:val="00A07BC1"/>
    <w:rsid w:val="00A1034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322"/>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144F"/>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97"/>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252"/>
    <w:rsid w:val="00A46374"/>
    <w:rsid w:val="00A473B0"/>
    <w:rsid w:val="00A47686"/>
    <w:rsid w:val="00A47843"/>
    <w:rsid w:val="00A47BFF"/>
    <w:rsid w:val="00A47F2E"/>
    <w:rsid w:val="00A50707"/>
    <w:rsid w:val="00A50FB6"/>
    <w:rsid w:val="00A5127A"/>
    <w:rsid w:val="00A5297A"/>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1F30"/>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9DD"/>
    <w:rsid w:val="00A962A5"/>
    <w:rsid w:val="00A967D0"/>
    <w:rsid w:val="00A96AF0"/>
    <w:rsid w:val="00A975C4"/>
    <w:rsid w:val="00A978AA"/>
    <w:rsid w:val="00A978BC"/>
    <w:rsid w:val="00A97B2E"/>
    <w:rsid w:val="00A97D73"/>
    <w:rsid w:val="00AA01E1"/>
    <w:rsid w:val="00AA0EDC"/>
    <w:rsid w:val="00AA2670"/>
    <w:rsid w:val="00AA26E5"/>
    <w:rsid w:val="00AA2D74"/>
    <w:rsid w:val="00AA3720"/>
    <w:rsid w:val="00AA43A1"/>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06F"/>
    <w:rsid w:val="00AD35D7"/>
    <w:rsid w:val="00AD3ADA"/>
    <w:rsid w:val="00AD3B77"/>
    <w:rsid w:val="00AD3ED6"/>
    <w:rsid w:val="00AD40E5"/>
    <w:rsid w:val="00AD40F9"/>
    <w:rsid w:val="00AD42FC"/>
    <w:rsid w:val="00AD6A3A"/>
    <w:rsid w:val="00AD72A2"/>
    <w:rsid w:val="00AD7567"/>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111"/>
    <w:rsid w:val="00B012C1"/>
    <w:rsid w:val="00B0142C"/>
    <w:rsid w:val="00B0146B"/>
    <w:rsid w:val="00B02635"/>
    <w:rsid w:val="00B02AFA"/>
    <w:rsid w:val="00B030F3"/>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4C9"/>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0F3"/>
    <w:rsid w:val="00B364DF"/>
    <w:rsid w:val="00B36DD2"/>
    <w:rsid w:val="00B37222"/>
    <w:rsid w:val="00B37AB2"/>
    <w:rsid w:val="00B37B2E"/>
    <w:rsid w:val="00B37C50"/>
    <w:rsid w:val="00B40C1A"/>
    <w:rsid w:val="00B41414"/>
    <w:rsid w:val="00B41536"/>
    <w:rsid w:val="00B4178F"/>
    <w:rsid w:val="00B417D7"/>
    <w:rsid w:val="00B419FC"/>
    <w:rsid w:val="00B41BBA"/>
    <w:rsid w:val="00B42D5F"/>
    <w:rsid w:val="00B42DA7"/>
    <w:rsid w:val="00B437A3"/>
    <w:rsid w:val="00B43B83"/>
    <w:rsid w:val="00B43DF1"/>
    <w:rsid w:val="00B4498B"/>
    <w:rsid w:val="00B45055"/>
    <w:rsid w:val="00B4541A"/>
    <w:rsid w:val="00B46247"/>
    <w:rsid w:val="00B4664C"/>
    <w:rsid w:val="00B46A70"/>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39C"/>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3E0"/>
    <w:rsid w:val="00B7075B"/>
    <w:rsid w:val="00B708D3"/>
    <w:rsid w:val="00B70A58"/>
    <w:rsid w:val="00B70F7C"/>
    <w:rsid w:val="00B71396"/>
    <w:rsid w:val="00B71656"/>
    <w:rsid w:val="00B72182"/>
    <w:rsid w:val="00B721A4"/>
    <w:rsid w:val="00B7226D"/>
    <w:rsid w:val="00B7236B"/>
    <w:rsid w:val="00B723F0"/>
    <w:rsid w:val="00B72450"/>
    <w:rsid w:val="00B72B26"/>
    <w:rsid w:val="00B72B81"/>
    <w:rsid w:val="00B72C01"/>
    <w:rsid w:val="00B73914"/>
    <w:rsid w:val="00B73991"/>
    <w:rsid w:val="00B74730"/>
    <w:rsid w:val="00B747EE"/>
    <w:rsid w:val="00B74C1A"/>
    <w:rsid w:val="00B74D79"/>
    <w:rsid w:val="00B74ED5"/>
    <w:rsid w:val="00B7508A"/>
    <w:rsid w:val="00B75262"/>
    <w:rsid w:val="00B7577A"/>
    <w:rsid w:val="00B75F39"/>
    <w:rsid w:val="00B76052"/>
    <w:rsid w:val="00B766E7"/>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2A0"/>
    <w:rsid w:val="00B8644E"/>
    <w:rsid w:val="00B87097"/>
    <w:rsid w:val="00B87194"/>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B66"/>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A65"/>
    <w:rsid w:val="00BE4E9F"/>
    <w:rsid w:val="00BE50FA"/>
    <w:rsid w:val="00BE53EA"/>
    <w:rsid w:val="00BE5F4A"/>
    <w:rsid w:val="00BE6556"/>
    <w:rsid w:val="00BE6AF5"/>
    <w:rsid w:val="00BE75B0"/>
    <w:rsid w:val="00BE7A8D"/>
    <w:rsid w:val="00BE7ACE"/>
    <w:rsid w:val="00BE7BC1"/>
    <w:rsid w:val="00BF00D3"/>
    <w:rsid w:val="00BF0656"/>
    <w:rsid w:val="00BF1057"/>
    <w:rsid w:val="00BF1980"/>
    <w:rsid w:val="00BF198E"/>
    <w:rsid w:val="00BF1C97"/>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BF7E47"/>
    <w:rsid w:val="00C00CE4"/>
    <w:rsid w:val="00C01266"/>
    <w:rsid w:val="00C0147B"/>
    <w:rsid w:val="00C01FDE"/>
    <w:rsid w:val="00C02E92"/>
    <w:rsid w:val="00C031FE"/>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4BB4"/>
    <w:rsid w:val="00C1584B"/>
    <w:rsid w:val="00C1594C"/>
    <w:rsid w:val="00C15B7E"/>
    <w:rsid w:val="00C15EEA"/>
    <w:rsid w:val="00C16129"/>
    <w:rsid w:val="00C16564"/>
    <w:rsid w:val="00C167B5"/>
    <w:rsid w:val="00C1765B"/>
    <w:rsid w:val="00C177AD"/>
    <w:rsid w:val="00C17BD7"/>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A7F"/>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2BED"/>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1766"/>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3945"/>
    <w:rsid w:val="00C839B4"/>
    <w:rsid w:val="00C844F9"/>
    <w:rsid w:val="00C84E1D"/>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A8"/>
    <w:rsid w:val="00C92630"/>
    <w:rsid w:val="00C938E8"/>
    <w:rsid w:val="00C93CF0"/>
    <w:rsid w:val="00C93E4F"/>
    <w:rsid w:val="00C9465B"/>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328"/>
    <w:rsid w:val="00CA4C69"/>
    <w:rsid w:val="00CA4DE0"/>
    <w:rsid w:val="00CA5849"/>
    <w:rsid w:val="00CA5931"/>
    <w:rsid w:val="00CA5C7D"/>
    <w:rsid w:val="00CA5E90"/>
    <w:rsid w:val="00CA61CB"/>
    <w:rsid w:val="00CA62DB"/>
    <w:rsid w:val="00CA6492"/>
    <w:rsid w:val="00CA67C6"/>
    <w:rsid w:val="00CA72DB"/>
    <w:rsid w:val="00CB0507"/>
    <w:rsid w:val="00CB05DA"/>
    <w:rsid w:val="00CB076F"/>
    <w:rsid w:val="00CB0C80"/>
    <w:rsid w:val="00CB1525"/>
    <w:rsid w:val="00CB19DB"/>
    <w:rsid w:val="00CB1D52"/>
    <w:rsid w:val="00CB20D0"/>
    <w:rsid w:val="00CB2D17"/>
    <w:rsid w:val="00CB3629"/>
    <w:rsid w:val="00CB3A32"/>
    <w:rsid w:val="00CB3AEC"/>
    <w:rsid w:val="00CB429A"/>
    <w:rsid w:val="00CB4345"/>
    <w:rsid w:val="00CB4B33"/>
    <w:rsid w:val="00CB509F"/>
    <w:rsid w:val="00CB511A"/>
    <w:rsid w:val="00CB53C2"/>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A"/>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38"/>
    <w:rsid w:val="00CD2DFC"/>
    <w:rsid w:val="00CD2F26"/>
    <w:rsid w:val="00CD44A9"/>
    <w:rsid w:val="00CD4678"/>
    <w:rsid w:val="00CD4A58"/>
    <w:rsid w:val="00CD4CEE"/>
    <w:rsid w:val="00CD514D"/>
    <w:rsid w:val="00CD5614"/>
    <w:rsid w:val="00CD5965"/>
    <w:rsid w:val="00CD605A"/>
    <w:rsid w:val="00CD6DE2"/>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0F7"/>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6DA"/>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554"/>
    <w:rsid w:val="00D35631"/>
    <w:rsid w:val="00D35DA4"/>
    <w:rsid w:val="00D36B7B"/>
    <w:rsid w:val="00D36D00"/>
    <w:rsid w:val="00D37C45"/>
    <w:rsid w:val="00D4028B"/>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05B"/>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32F8"/>
    <w:rsid w:val="00D84014"/>
    <w:rsid w:val="00D85192"/>
    <w:rsid w:val="00D857AF"/>
    <w:rsid w:val="00D858F8"/>
    <w:rsid w:val="00D87177"/>
    <w:rsid w:val="00D87897"/>
    <w:rsid w:val="00D87986"/>
    <w:rsid w:val="00D87B27"/>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468"/>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379"/>
    <w:rsid w:val="00DB641B"/>
    <w:rsid w:val="00DB6538"/>
    <w:rsid w:val="00DB67CB"/>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3BE"/>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27"/>
    <w:rsid w:val="00E10337"/>
    <w:rsid w:val="00E107ED"/>
    <w:rsid w:val="00E10853"/>
    <w:rsid w:val="00E108E5"/>
    <w:rsid w:val="00E11A35"/>
    <w:rsid w:val="00E131BE"/>
    <w:rsid w:val="00E13681"/>
    <w:rsid w:val="00E1379C"/>
    <w:rsid w:val="00E1390E"/>
    <w:rsid w:val="00E13E21"/>
    <w:rsid w:val="00E14102"/>
    <w:rsid w:val="00E1450C"/>
    <w:rsid w:val="00E14BC5"/>
    <w:rsid w:val="00E14D00"/>
    <w:rsid w:val="00E15565"/>
    <w:rsid w:val="00E15C91"/>
    <w:rsid w:val="00E16811"/>
    <w:rsid w:val="00E16B10"/>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68B"/>
    <w:rsid w:val="00E26CFA"/>
    <w:rsid w:val="00E26DDF"/>
    <w:rsid w:val="00E26E3E"/>
    <w:rsid w:val="00E27977"/>
    <w:rsid w:val="00E279B8"/>
    <w:rsid w:val="00E27ABB"/>
    <w:rsid w:val="00E301F5"/>
    <w:rsid w:val="00E30A2F"/>
    <w:rsid w:val="00E3142D"/>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1C49"/>
    <w:rsid w:val="00E42074"/>
    <w:rsid w:val="00E43B8A"/>
    <w:rsid w:val="00E44358"/>
    <w:rsid w:val="00E44555"/>
    <w:rsid w:val="00E4511E"/>
    <w:rsid w:val="00E453B6"/>
    <w:rsid w:val="00E459AC"/>
    <w:rsid w:val="00E46399"/>
    <w:rsid w:val="00E463E7"/>
    <w:rsid w:val="00E465E3"/>
    <w:rsid w:val="00E472F2"/>
    <w:rsid w:val="00E47A9A"/>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67"/>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704"/>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05A"/>
    <w:rsid w:val="00E86CC9"/>
    <w:rsid w:val="00E8750D"/>
    <w:rsid w:val="00E87D9B"/>
    <w:rsid w:val="00E90089"/>
    <w:rsid w:val="00E90378"/>
    <w:rsid w:val="00E90641"/>
    <w:rsid w:val="00E910A2"/>
    <w:rsid w:val="00E91360"/>
    <w:rsid w:val="00E91720"/>
    <w:rsid w:val="00E91E94"/>
    <w:rsid w:val="00E9227F"/>
    <w:rsid w:val="00E93164"/>
    <w:rsid w:val="00E931C5"/>
    <w:rsid w:val="00E93BC6"/>
    <w:rsid w:val="00E93D41"/>
    <w:rsid w:val="00E94313"/>
    <w:rsid w:val="00E94678"/>
    <w:rsid w:val="00E94E57"/>
    <w:rsid w:val="00E963C0"/>
    <w:rsid w:val="00E97B32"/>
    <w:rsid w:val="00EA0069"/>
    <w:rsid w:val="00EA0553"/>
    <w:rsid w:val="00EA10F0"/>
    <w:rsid w:val="00EA1918"/>
    <w:rsid w:val="00EA1E5A"/>
    <w:rsid w:val="00EA2236"/>
    <w:rsid w:val="00EA2DC9"/>
    <w:rsid w:val="00EA2E30"/>
    <w:rsid w:val="00EA311D"/>
    <w:rsid w:val="00EA31FE"/>
    <w:rsid w:val="00EA34CF"/>
    <w:rsid w:val="00EA3557"/>
    <w:rsid w:val="00EA39CC"/>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4C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2DFB"/>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38A"/>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04"/>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6857"/>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9B"/>
    <w:rsid w:val="00F570FA"/>
    <w:rsid w:val="00F57429"/>
    <w:rsid w:val="00F57B36"/>
    <w:rsid w:val="00F60203"/>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8"/>
    <w:rsid w:val="00F70A1B"/>
    <w:rsid w:val="00F71154"/>
    <w:rsid w:val="00F713BC"/>
    <w:rsid w:val="00F722D0"/>
    <w:rsid w:val="00F73567"/>
    <w:rsid w:val="00F73ECF"/>
    <w:rsid w:val="00F7485E"/>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329"/>
    <w:rsid w:val="00F94E52"/>
    <w:rsid w:val="00F959D8"/>
    <w:rsid w:val="00F96A49"/>
    <w:rsid w:val="00F96A78"/>
    <w:rsid w:val="00F96A7C"/>
    <w:rsid w:val="00F96B6E"/>
    <w:rsid w:val="00F97225"/>
    <w:rsid w:val="00F9741C"/>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612"/>
    <w:rsid w:val="00FA3737"/>
    <w:rsid w:val="00FA3C30"/>
    <w:rsid w:val="00FA3C56"/>
    <w:rsid w:val="00FA4910"/>
    <w:rsid w:val="00FA4B51"/>
    <w:rsid w:val="00FA513F"/>
    <w:rsid w:val="00FA517B"/>
    <w:rsid w:val="00FA5FEC"/>
    <w:rsid w:val="00FA682A"/>
    <w:rsid w:val="00FA6C50"/>
    <w:rsid w:val="00FA73A6"/>
    <w:rsid w:val="00FA7903"/>
    <w:rsid w:val="00FA7D39"/>
    <w:rsid w:val="00FB02DA"/>
    <w:rsid w:val="00FB1256"/>
    <w:rsid w:val="00FB1829"/>
    <w:rsid w:val="00FB2F35"/>
    <w:rsid w:val="00FB30CA"/>
    <w:rsid w:val="00FB33B6"/>
    <w:rsid w:val="00FB39A2"/>
    <w:rsid w:val="00FB4084"/>
    <w:rsid w:val="00FB408E"/>
    <w:rsid w:val="00FB4A69"/>
    <w:rsid w:val="00FB55FC"/>
    <w:rsid w:val="00FB60AD"/>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5FD7"/>
    <w:rsid w:val="00FC6893"/>
    <w:rsid w:val="00FC6ACC"/>
    <w:rsid w:val="00FC738E"/>
    <w:rsid w:val="00FD0048"/>
    <w:rsid w:val="00FD01FC"/>
    <w:rsid w:val="00FD0598"/>
    <w:rsid w:val="00FD14A1"/>
    <w:rsid w:val="00FD1917"/>
    <w:rsid w:val="00FD1CEC"/>
    <w:rsid w:val="00FD1E1F"/>
    <w:rsid w:val="00FD21DE"/>
    <w:rsid w:val="00FD259F"/>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2323"/>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172"/>
    <w:rsid w:val="00FF2216"/>
    <w:rsid w:val="00FF2992"/>
    <w:rsid w:val="00FF2C8C"/>
    <w:rsid w:val="00FF3F6F"/>
    <w:rsid w:val="00FF4053"/>
    <w:rsid w:val="00FF51E3"/>
    <w:rsid w:val="00FF530F"/>
    <w:rsid w:val="00FF5315"/>
    <w:rsid w:val="00FF57EE"/>
    <w:rsid w:val="00FF5957"/>
    <w:rsid w:val="00FF5A54"/>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paragraph" w:customStyle="1" w:styleId="xxmsonormal">
    <w:name w:val="x_xmsonormal"/>
    <w:basedOn w:val="Normal"/>
    <w:rsid w:val="0052637A"/>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52637A"/>
    <w:rPr>
      <w:rFonts w:ascii="Calibri" w:eastAsiaTheme="minorHAnsi" w:hAnsi="Calibri" w:cs="Calibri"/>
      <w:sz w:val="22"/>
      <w:szCs w:val="22"/>
      <w:lang w:val="fr-MA" w:eastAsia="fr-MA"/>
    </w:rPr>
  </w:style>
  <w:style w:type="paragraph" w:customStyle="1" w:styleId="FirstParagraph">
    <w:name w:val="First Paragraph"/>
    <w:basedOn w:val="Corpsdetexte"/>
    <w:next w:val="Corpsdetexte"/>
    <w:qFormat/>
    <w:rsid w:val="0052637A"/>
    <w:pPr>
      <w:spacing w:before="180" w:after="180"/>
    </w:pPr>
    <w:rPr>
      <w:rFonts w:asciiTheme="minorHAnsi" w:eastAsiaTheme="minorHAnsi" w:hAnsiTheme="minorHAnsi" w:cstheme="minorBidi"/>
      <w:snapToGrid/>
      <w:sz w:val="24"/>
      <w:szCs w:val="24"/>
      <w:lang w:val="en-US" w:eastAsia="en-US"/>
    </w:rPr>
  </w:style>
  <w:style w:type="character" w:customStyle="1" w:styleId="math-inline">
    <w:name w:val="math-inline"/>
    <w:basedOn w:val="Policepardfaut"/>
    <w:rsid w:val="006A42EE"/>
  </w:style>
  <w:style w:type="character" w:styleId="Textedelespacerserv">
    <w:name w:val="Placeholder Text"/>
    <w:basedOn w:val="Policepardfaut"/>
    <w:uiPriority w:val="99"/>
    <w:semiHidden/>
    <w:rsid w:val="002265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42">
      <w:bodyDiv w:val="1"/>
      <w:marLeft w:val="0"/>
      <w:marRight w:val="0"/>
      <w:marTop w:val="0"/>
      <w:marBottom w:val="0"/>
      <w:divBdr>
        <w:top w:val="none" w:sz="0" w:space="0" w:color="auto"/>
        <w:left w:val="none" w:sz="0" w:space="0" w:color="auto"/>
        <w:bottom w:val="none" w:sz="0" w:space="0" w:color="auto"/>
        <w:right w:val="none" w:sz="0" w:space="0" w:color="auto"/>
      </w:divBdr>
    </w:div>
    <w:div w:id="25105185">
      <w:bodyDiv w:val="1"/>
      <w:marLeft w:val="0"/>
      <w:marRight w:val="0"/>
      <w:marTop w:val="0"/>
      <w:marBottom w:val="0"/>
      <w:divBdr>
        <w:top w:val="none" w:sz="0" w:space="0" w:color="auto"/>
        <w:left w:val="none" w:sz="0" w:space="0" w:color="auto"/>
        <w:bottom w:val="none" w:sz="0" w:space="0" w:color="auto"/>
        <w:right w:val="none" w:sz="0" w:space="0" w:color="auto"/>
      </w:divBdr>
    </w:div>
    <w:div w:id="68813846">
      <w:bodyDiv w:val="1"/>
      <w:marLeft w:val="0"/>
      <w:marRight w:val="0"/>
      <w:marTop w:val="0"/>
      <w:marBottom w:val="0"/>
      <w:divBdr>
        <w:top w:val="none" w:sz="0" w:space="0" w:color="auto"/>
        <w:left w:val="none" w:sz="0" w:space="0" w:color="auto"/>
        <w:bottom w:val="none" w:sz="0" w:space="0" w:color="auto"/>
        <w:right w:val="none" w:sz="0" w:space="0" w:color="auto"/>
      </w:divBdr>
    </w:div>
    <w:div w:id="100301039">
      <w:bodyDiv w:val="1"/>
      <w:marLeft w:val="0"/>
      <w:marRight w:val="0"/>
      <w:marTop w:val="0"/>
      <w:marBottom w:val="0"/>
      <w:divBdr>
        <w:top w:val="none" w:sz="0" w:space="0" w:color="auto"/>
        <w:left w:val="none" w:sz="0" w:space="0" w:color="auto"/>
        <w:bottom w:val="none" w:sz="0" w:space="0" w:color="auto"/>
        <w:right w:val="none" w:sz="0" w:space="0" w:color="auto"/>
      </w:divBdr>
    </w:div>
    <w:div w:id="100613693">
      <w:bodyDiv w:val="1"/>
      <w:marLeft w:val="0"/>
      <w:marRight w:val="0"/>
      <w:marTop w:val="0"/>
      <w:marBottom w:val="0"/>
      <w:divBdr>
        <w:top w:val="none" w:sz="0" w:space="0" w:color="auto"/>
        <w:left w:val="none" w:sz="0" w:space="0" w:color="auto"/>
        <w:bottom w:val="none" w:sz="0" w:space="0" w:color="auto"/>
        <w:right w:val="none" w:sz="0" w:space="0" w:color="auto"/>
      </w:divBdr>
    </w:div>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14108703">
      <w:bodyDiv w:val="1"/>
      <w:marLeft w:val="0"/>
      <w:marRight w:val="0"/>
      <w:marTop w:val="0"/>
      <w:marBottom w:val="0"/>
      <w:divBdr>
        <w:top w:val="none" w:sz="0" w:space="0" w:color="auto"/>
        <w:left w:val="none" w:sz="0" w:space="0" w:color="auto"/>
        <w:bottom w:val="none" w:sz="0" w:space="0" w:color="auto"/>
        <w:right w:val="none" w:sz="0" w:space="0" w:color="auto"/>
      </w:divBdr>
    </w:div>
    <w:div w:id="139349883">
      <w:bodyDiv w:val="1"/>
      <w:marLeft w:val="0"/>
      <w:marRight w:val="0"/>
      <w:marTop w:val="0"/>
      <w:marBottom w:val="0"/>
      <w:divBdr>
        <w:top w:val="none" w:sz="0" w:space="0" w:color="auto"/>
        <w:left w:val="none" w:sz="0" w:space="0" w:color="auto"/>
        <w:bottom w:val="none" w:sz="0" w:space="0" w:color="auto"/>
        <w:right w:val="none" w:sz="0" w:space="0" w:color="auto"/>
      </w:divBdr>
    </w:div>
    <w:div w:id="14558548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5921510">
      <w:bodyDiv w:val="1"/>
      <w:marLeft w:val="0"/>
      <w:marRight w:val="0"/>
      <w:marTop w:val="0"/>
      <w:marBottom w:val="0"/>
      <w:divBdr>
        <w:top w:val="none" w:sz="0" w:space="0" w:color="auto"/>
        <w:left w:val="none" w:sz="0" w:space="0" w:color="auto"/>
        <w:bottom w:val="none" w:sz="0" w:space="0" w:color="auto"/>
        <w:right w:val="none" w:sz="0" w:space="0" w:color="auto"/>
      </w:divBdr>
    </w:div>
    <w:div w:id="2107762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355156816">
      <w:bodyDiv w:val="1"/>
      <w:marLeft w:val="0"/>
      <w:marRight w:val="0"/>
      <w:marTop w:val="0"/>
      <w:marBottom w:val="0"/>
      <w:divBdr>
        <w:top w:val="none" w:sz="0" w:space="0" w:color="auto"/>
        <w:left w:val="none" w:sz="0" w:space="0" w:color="auto"/>
        <w:bottom w:val="none" w:sz="0" w:space="0" w:color="auto"/>
        <w:right w:val="none" w:sz="0" w:space="0" w:color="auto"/>
      </w:divBdr>
    </w:div>
    <w:div w:id="377361158">
      <w:bodyDiv w:val="1"/>
      <w:marLeft w:val="0"/>
      <w:marRight w:val="0"/>
      <w:marTop w:val="0"/>
      <w:marBottom w:val="0"/>
      <w:divBdr>
        <w:top w:val="none" w:sz="0" w:space="0" w:color="auto"/>
        <w:left w:val="none" w:sz="0" w:space="0" w:color="auto"/>
        <w:bottom w:val="none" w:sz="0" w:space="0" w:color="auto"/>
        <w:right w:val="none" w:sz="0" w:space="0" w:color="auto"/>
      </w:divBdr>
    </w:div>
    <w:div w:id="377364286">
      <w:bodyDiv w:val="1"/>
      <w:marLeft w:val="0"/>
      <w:marRight w:val="0"/>
      <w:marTop w:val="0"/>
      <w:marBottom w:val="0"/>
      <w:divBdr>
        <w:top w:val="none" w:sz="0" w:space="0" w:color="auto"/>
        <w:left w:val="none" w:sz="0" w:space="0" w:color="auto"/>
        <w:bottom w:val="none" w:sz="0" w:space="0" w:color="auto"/>
        <w:right w:val="none" w:sz="0" w:space="0" w:color="auto"/>
      </w:divBdr>
    </w:div>
    <w:div w:id="388186719">
      <w:bodyDiv w:val="1"/>
      <w:marLeft w:val="0"/>
      <w:marRight w:val="0"/>
      <w:marTop w:val="0"/>
      <w:marBottom w:val="0"/>
      <w:divBdr>
        <w:top w:val="none" w:sz="0" w:space="0" w:color="auto"/>
        <w:left w:val="none" w:sz="0" w:space="0" w:color="auto"/>
        <w:bottom w:val="none" w:sz="0" w:space="0" w:color="auto"/>
        <w:right w:val="none" w:sz="0" w:space="0" w:color="auto"/>
      </w:divBdr>
    </w:div>
    <w:div w:id="404114584">
      <w:bodyDiv w:val="1"/>
      <w:marLeft w:val="0"/>
      <w:marRight w:val="0"/>
      <w:marTop w:val="0"/>
      <w:marBottom w:val="0"/>
      <w:divBdr>
        <w:top w:val="none" w:sz="0" w:space="0" w:color="auto"/>
        <w:left w:val="none" w:sz="0" w:space="0" w:color="auto"/>
        <w:bottom w:val="none" w:sz="0" w:space="0" w:color="auto"/>
        <w:right w:val="none" w:sz="0" w:space="0" w:color="auto"/>
      </w:divBdr>
    </w:div>
    <w:div w:id="4063903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6166888">
      <w:bodyDiv w:val="1"/>
      <w:marLeft w:val="0"/>
      <w:marRight w:val="0"/>
      <w:marTop w:val="0"/>
      <w:marBottom w:val="0"/>
      <w:divBdr>
        <w:top w:val="none" w:sz="0" w:space="0" w:color="auto"/>
        <w:left w:val="none" w:sz="0" w:space="0" w:color="auto"/>
        <w:bottom w:val="none" w:sz="0" w:space="0" w:color="auto"/>
        <w:right w:val="none" w:sz="0" w:space="0" w:color="auto"/>
      </w:divBdr>
    </w:div>
    <w:div w:id="485903902">
      <w:bodyDiv w:val="1"/>
      <w:marLeft w:val="0"/>
      <w:marRight w:val="0"/>
      <w:marTop w:val="0"/>
      <w:marBottom w:val="0"/>
      <w:divBdr>
        <w:top w:val="none" w:sz="0" w:space="0" w:color="auto"/>
        <w:left w:val="none" w:sz="0" w:space="0" w:color="auto"/>
        <w:bottom w:val="none" w:sz="0" w:space="0" w:color="auto"/>
        <w:right w:val="none" w:sz="0" w:space="0" w:color="auto"/>
      </w:divBdr>
    </w:div>
    <w:div w:id="497040374">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402080">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906966">
      <w:bodyDiv w:val="1"/>
      <w:marLeft w:val="0"/>
      <w:marRight w:val="0"/>
      <w:marTop w:val="0"/>
      <w:marBottom w:val="0"/>
      <w:divBdr>
        <w:top w:val="none" w:sz="0" w:space="0" w:color="auto"/>
        <w:left w:val="none" w:sz="0" w:space="0" w:color="auto"/>
        <w:bottom w:val="none" w:sz="0" w:space="0" w:color="auto"/>
        <w:right w:val="none" w:sz="0" w:space="0" w:color="auto"/>
      </w:divBdr>
    </w:div>
    <w:div w:id="598872172">
      <w:bodyDiv w:val="1"/>
      <w:marLeft w:val="0"/>
      <w:marRight w:val="0"/>
      <w:marTop w:val="0"/>
      <w:marBottom w:val="0"/>
      <w:divBdr>
        <w:top w:val="none" w:sz="0" w:space="0" w:color="auto"/>
        <w:left w:val="none" w:sz="0" w:space="0" w:color="auto"/>
        <w:bottom w:val="none" w:sz="0" w:space="0" w:color="auto"/>
        <w:right w:val="none" w:sz="0" w:space="0" w:color="auto"/>
      </w:divBdr>
    </w:div>
    <w:div w:id="609505664">
      <w:bodyDiv w:val="1"/>
      <w:marLeft w:val="0"/>
      <w:marRight w:val="0"/>
      <w:marTop w:val="0"/>
      <w:marBottom w:val="0"/>
      <w:divBdr>
        <w:top w:val="none" w:sz="0" w:space="0" w:color="auto"/>
        <w:left w:val="none" w:sz="0" w:space="0" w:color="auto"/>
        <w:bottom w:val="none" w:sz="0" w:space="0" w:color="auto"/>
        <w:right w:val="none" w:sz="0" w:space="0" w:color="auto"/>
      </w:divBdr>
    </w:div>
    <w:div w:id="62188264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403739">
      <w:bodyDiv w:val="1"/>
      <w:marLeft w:val="0"/>
      <w:marRight w:val="0"/>
      <w:marTop w:val="0"/>
      <w:marBottom w:val="0"/>
      <w:divBdr>
        <w:top w:val="none" w:sz="0" w:space="0" w:color="auto"/>
        <w:left w:val="none" w:sz="0" w:space="0" w:color="auto"/>
        <w:bottom w:val="none" w:sz="0" w:space="0" w:color="auto"/>
        <w:right w:val="none" w:sz="0" w:space="0" w:color="auto"/>
      </w:divBdr>
    </w:div>
    <w:div w:id="675612963">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8773909">
      <w:bodyDiv w:val="1"/>
      <w:marLeft w:val="0"/>
      <w:marRight w:val="0"/>
      <w:marTop w:val="0"/>
      <w:marBottom w:val="0"/>
      <w:divBdr>
        <w:top w:val="none" w:sz="0" w:space="0" w:color="auto"/>
        <w:left w:val="none" w:sz="0" w:space="0" w:color="auto"/>
        <w:bottom w:val="none" w:sz="0" w:space="0" w:color="auto"/>
        <w:right w:val="none" w:sz="0" w:space="0" w:color="auto"/>
      </w:divBdr>
    </w:div>
    <w:div w:id="768740541">
      <w:bodyDiv w:val="1"/>
      <w:marLeft w:val="0"/>
      <w:marRight w:val="0"/>
      <w:marTop w:val="0"/>
      <w:marBottom w:val="0"/>
      <w:divBdr>
        <w:top w:val="none" w:sz="0" w:space="0" w:color="auto"/>
        <w:left w:val="none" w:sz="0" w:space="0" w:color="auto"/>
        <w:bottom w:val="none" w:sz="0" w:space="0" w:color="auto"/>
        <w:right w:val="none" w:sz="0" w:space="0" w:color="auto"/>
      </w:divBdr>
    </w:div>
    <w:div w:id="824325109">
      <w:bodyDiv w:val="1"/>
      <w:marLeft w:val="0"/>
      <w:marRight w:val="0"/>
      <w:marTop w:val="0"/>
      <w:marBottom w:val="0"/>
      <w:divBdr>
        <w:top w:val="none" w:sz="0" w:space="0" w:color="auto"/>
        <w:left w:val="none" w:sz="0" w:space="0" w:color="auto"/>
        <w:bottom w:val="none" w:sz="0" w:space="0" w:color="auto"/>
        <w:right w:val="none" w:sz="0" w:space="0" w:color="auto"/>
      </w:divBdr>
    </w:div>
    <w:div w:id="89666807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7693896">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45455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2407162">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57414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868379">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2062786">
      <w:bodyDiv w:val="1"/>
      <w:marLeft w:val="0"/>
      <w:marRight w:val="0"/>
      <w:marTop w:val="0"/>
      <w:marBottom w:val="0"/>
      <w:divBdr>
        <w:top w:val="none" w:sz="0" w:space="0" w:color="auto"/>
        <w:left w:val="none" w:sz="0" w:space="0" w:color="auto"/>
        <w:bottom w:val="none" w:sz="0" w:space="0" w:color="auto"/>
        <w:right w:val="none" w:sz="0" w:space="0" w:color="auto"/>
      </w:divBdr>
    </w:div>
    <w:div w:id="1160535561">
      <w:bodyDiv w:val="1"/>
      <w:marLeft w:val="0"/>
      <w:marRight w:val="0"/>
      <w:marTop w:val="0"/>
      <w:marBottom w:val="0"/>
      <w:divBdr>
        <w:top w:val="none" w:sz="0" w:space="0" w:color="auto"/>
        <w:left w:val="none" w:sz="0" w:space="0" w:color="auto"/>
        <w:bottom w:val="none" w:sz="0" w:space="0" w:color="auto"/>
        <w:right w:val="none" w:sz="0" w:space="0" w:color="auto"/>
      </w:divBdr>
    </w:div>
    <w:div w:id="119468512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2639670">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274166974">
      <w:bodyDiv w:val="1"/>
      <w:marLeft w:val="0"/>
      <w:marRight w:val="0"/>
      <w:marTop w:val="0"/>
      <w:marBottom w:val="0"/>
      <w:divBdr>
        <w:top w:val="none" w:sz="0" w:space="0" w:color="auto"/>
        <w:left w:val="none" w:sz="0" w:space="0" w:color="auto"/>
        <w:bottom w:val="none" w:sz="0" w:space="0" w:color="auto"/>
        <w:right w:val="none" w:sz="0" w:space="0" w:color="auto"/>
      </w:divBdr>
    </w:div>
    <w:div w:id="1290891039">
      <w:bodyDiv w:val="1"/>
      <w:marLeft w:val="0"/>
      <w:marRight w:val="0"/>
      <w:marTop w:val="0"/>
      <w:marBottom w:val="0"/>
      <w:divBdr>
        <w:top w:val="none" w:sz="0" w:space="0" w:color="auto"/>
        <w:left w:val="none" w:sz="0" w:space="0" w:color="auto"/>
        <w:bottom w:val="none" w:sz="0" w:space="0" w:color="auto"/>
        <w:right w:val="none" w:sz="0" w:space="0" w:color="auto"/>
      </w:divBdr>
    </w:div>
    <w:div w:id="1293173848">
      <w:bodyDiv w:val="1"/>
      <w:marLeft w:val="0"/>
      <w:marRight w:val="0"/>
      <w:marTop w:val="0"/>
      <w:marBottom w:val="0"/>
      <w:divBdr>
        <w:top w:val="none" w:sz="0" w:space="0" w:color="auto"/>
        <w:left w:val="none" w:sz="0" w:space="0" w:color="auto"/>
        <w:bottom w:val="none" w:sz="0" w:space="0" w:color="auto"/>
        <w:right w:val="none" w:sz="0" w:space="0" w:color="auto"/>
      </w:divBdr>
    </w:div>
    <w:div w:id="1314866978">
      <w:bodyDiv w:val="1"/>
      <w:marLeft w:val="0"/>
      <w:marRight w:val="0"/>
      <w:marTop w:val="0"/>
      <w:marBottom w:val="0"/>
      <w:divBdr>
        <w:top w:val="none" w:sz="0" w:space="0" w:color="auto"/>
        <w:left w:val="none" w:sz="0" w:space="0" w:color="auto"/>
        <w:bottom w:val="none" w:sz="0" w:space="0" w:color="auto"/>
        <w:right w:val="none" w:sz="0" w:space="0" w:color="auto"/>
      </w:divBdr>
    </w:div>
    <w:div w:id="1317302986">
      <w:bodyDiv w:val="1"/>
      <w:marLeft w:val="0"/>
      <w:marRight w:val="0"/>
      <w:marTop w:val="0"/>
      <w:marBottom w:val="0"/>
      <w:divBdr>
        <w:top w:val="none" w:sz="0" w:space="0" w:color="auto"/>
        <w:left w:val="none" w:sz="0" w:space="0" w:color="auto"/>
        <w:bottom w:val="none" w:sz="0" w:space="0" w:color="auto"/>
        <w:right w:val="none" w:sz="0" w:space="0" w:color="auto"/>
      </w:divBdr>
    </w:div>
    <w:div w:id="1321080279">
      <w:bodyDiv w:val="1"/>
      <w:marLeft w:val="0"/>
      <w:marRight w:val="0"/>
      <w:marTop w:val="0"/>
      <w:marBottom w:val="0"/>
      <w:divBdr>
        <w:top w:val="none" w:sz="0" w:space="0" w:color="auto"/>
        <w:left w:val="none" w:sz="0" w:space="0" w:color="auto"/>
        <w:bottom w:val="none" w:sz="0" w:space="0" w:color="auto"/>
        <w:right w:val="none" w:sz="0" w:space="0" w:color="auto"/>
      </w:divBdr>
      <w:divsChild>
        <w:div w:id="16628076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258773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4307452">
      <w:bodyDiv w:val="1"/>
      <w:marLeft w:val="0"/>
      <w:marRight w:val="0"/>
      <w:marTop w:val="0"/>
      <w:marBottom w:val="0"/>
      <w:divBdr>
        <w:top w:val="none" w:sz="0" w:space="0" w:color="auto"/>
        <w:left w:val="none" w:sz="0" w:space="0" w:color="auto"/>
        <w:bottom w:val="none" w:sz="0" w:space="0" w:color="auto"/>
        <w:right w:val="none" w:sz="0" w:space="0" w:color="auto"/>
      </w:divBdr>
    </w:div>
    <w:div w:id="1398164468">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3158696">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61708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766874">
      <w:bodyDiv w:val="1"/>
      <w:marLeft w:val="0"/>
      <w:marRight w:val="0"/>
      <w:marTop w:val="0"/>
      <w:marBottom w:val="0"/>
      <w:divBdr>
        <w:top w:val="none" w:sz="0" w:space="0" w:color="auto"/>
        <w:left w:val="none" w:sz="0" w:space="0" w:color="auto"/>
        <w:bottom w:val="none" w:sz="0" w:space="0" w:color="auto"/>
        <w:right w:val="none" w:sz="0" w:space="0" w:color="auto"/>
      </w:divBdr>
    </w:div>
    <w:div w:id="157079819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1958782">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2029404">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543834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136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60699231">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1913657">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199055005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925639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9813638">
      <w:bodyDiv w:val="1"/>
      <w:marLeft w:val="0"/>
      <w:marRight w:val="0"/>
      <w:marTop w:val="0"/>
      <w:marBottom w:val="0"/>
      <w:divBdr>
        <w:top w:val="none" w:sz="0" w:space="0" w:color="auto"/>
        <w:left w:val="none" w:sz="0" w:space="0" w:color="auto"/>
        <w:bottom w:val="none" w:sz="0" w:space="0" w:color="auto"/>
        <w:right w:val="none" w:sz="0" w:space="0" w:color="auto"/>
      </w:divBdr>
    </w:div>
    <w:div w:id="2118982943">
      <w:bodyDiv w:val="1"/>
      <w:marLeft w:val="0"/>
      <w:marRight w:val="0"/>
      <w:marTop w:val="0"/>
      <w:marBottom w:val="0"/>
      <w:divBdr>
        <w:top w:val="none" w:sz="0" w:space="0" w:color="auto"/>
        <w:left w:val="none" w:sz="0" w:space="0" w:color="auto"/>
        <w:bottom w:val="none" w:sz="0" w:space="0" w:color="auto"/>
        <w:right w:val="none" w:sz="0" w:space="0" w:color="auto"/>
      </w:divBdr>
    </w:div>
    <w:div w:id="2126265703">
      <w:bodyDiv w:val="1"/>
      <w:marLeft w:val="0"/>
      <w:marRight w:val="0"/>
      <w:marTop w:val="0"/>
      <w:marBottom w:val="0"/>
      <w:divBdr>
        <w:top w:val="none" w:sz="0" w:space="0" w:color="auto"/>
        <w:left w:val="none" w:sz="0" w:space="0" w:color="auto"/>
        <w:bottom w:val="none" w:sz="0" w:space="0" w:color="auto"/>
        <w:right w:val="none" w:sz="0" w:space="0" w:color="auto"/>
      </w:divBdr>
    </w:div>
    <w:div w:id="2132941912">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7400B2C-4551-4320-BAEC-D8EB9A790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5032</Words>
  <Characters>27682</Characters>
  <Application>Microsoft Office Word</Application>
  <DocSecurity>0</DocSecurity>
  <Lines>230</Lines>
  <Paragraphs>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32649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2026-01-26T09:56:00Z</cp:lastPrinted>
  <dcterms:created xsi:type="dcterms:W3CDTF">2026-01-27T12:54:00Z</dcterms:created>
  <dcterms:modified xsi:type="dcterms:W3CDTF">2026-01-27T13:18:00Z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